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60592" w14:textId="105AFC14" w:rsidR="004A53E1" w:rsidRPr="00BC2054" w:rsidRDefault="00033711" w:rsidP="002519A8">
      <w:pPr>
        <w:spacing w:after="400" w:line="360" w:lineRule="auto"/>
        <w:contextualSpacing/>
        <w:jc w:val="center"/>
        <w:rPr>
          <w:b/>
          <w:sz w:val="40"/>
        </w:rPr>
      </w:pPr>
      <w:r w:rsidRPr="00033711">
        <w:rPr>
          <w:b/>
          <w:sz w:val="40"/>
        </w:rPr>
        <w:t xml:space="preserve">Smlouva </w:t>
      </w:r>
      <w:r w:rsidRPr="002A443E">
        <w:rPr>
          <w:b/>
          <w:sz w:val="40"/>
        </w:rPr>
        <w:t xml:space="preserve">o </w:t>
      </w:r>
      <w:r w:rsidR="009A1330" w:rsidRPr="002A443E">
        <w:rPr>
          <w:b/>
          <w:sz w:val="40"/>
        </w:rPr>
        <w:t xml:space="preserve">nájmu </w:t>
      </w:r>
      <w:r w:rsidR="00C77EB3" w:rsidRPr="00C77EB3">
        <w:rPr>
          <w:b/>
          <w:sz w:val="40"/>
        </w:rPr>
        <w:t>železničních elektrických jednotek</w:t>
      </w:r>
    </w:p>
    <w:p w14:paraId="2807B39F" w14:textId="64F0C33B" w:rsidR="00033711" w:rsidRDefault="00424BFC" w:rsidP="002519A8">
      <w:pPr>
        <w:pStyle w:val="2Nesltextvlevo"/>
        <w:spacing w:after="120" w:line="360" w:lineRule="auto"/>
      </w:pPr>
      <w:r w:rsidRPr="004A47EC">
        <w:rPr>
          <w:rFonts w:cs="Arial"/>
        </w:rPr>
        <w:t xml:space="preserve">Tato </w:t>
      </w:r>
      <w:r w:rsidR="00BC2054">
        <w:t>s</w:t>
      </w:r>
      <w:r w:rsidRPr="004A47EC">
        <w:t>mlouva o</w:t>
      </w:r>
      <w:r w:rsidR="00BC2054" w:rsidRPr="00BC2054">
        <w:t xml:space="preserve"> nájmu </w:t>
      </w:r>
      <w:r w:rsidR="00C77EB3" w:rsidRPr="00C77EB3">
        <w:t xml:space="preserve">železničních elektrických jednotek </w:t>
      </w:r>
      <w:r w:rsidR="00AF2C92" w:rsidRPr="004A47EC">
        <w:rPr>
          <w:rFonts w:cs="Arial"/>
        </w:rPr>
        <w:t xml:space="preserve">(dále jen </w:t>
      </w:r>
      <w:r w:rsidR="00186F07">
        <w:rPr>
          <w:rFonts w:cs="Arial"/>
        </w:rPr>
        <w:t>„</w:t>
      </w:r>
      <w:r w:rsidR="00AF2C92" w:rsidRPr="00723FA4">
        <w:rPr>
          <w:rFonts w:cs="Arial"/>
          <w:b/>
          <w:i/>
        </w:rPr>
        <w:t>Smlouva</w:t>
      </w:r>
      <w:r w:rsidR="00186F07">
        <w:rPr>
          <w:rFonts w:cs="Arial"/>
        </w:rPr>
        <w:t>“</w:t>
      </w:r>
      <w:r w:rsidR="00AF2C92" w:rsidRPr="004A47EC">
        <w:rPr>
          <w:rFonts w:cs="Arial"/>
        </w:rPr>
        <w:t xml:space="preserve">) se </w:t>
      </w:r>
      <w:r w:rsidR="00BC2054">
        <w:rPr>
          <w:rFonts w:cs="Arial"/>
        </w:rPr>
        <w:t>v souladu s § 2201 a</w:t>
      </w:r>
      <w:r w:rsidR="00AC66F4">
        <w:rPr>
          <w:rFonts w:cs="Arial"/>
        </w:rPr>
        <w:t> </w:t>
      </w:r>
      <w:r w:rsidR="006413AC">
        <w:rPr>
          <w:rFonts w:cs="Arial"/>
        </w:rPr>
        <w:t xml:space="preserve">§ </w:t>
      </w:r>
      <w:r w:rsidR="00BC2054">
        <w:rPr>
          <w:rFonts w:cs="Arial"/>
        </w:rPr>
        <w:t>2321 zákona č. 89/2012 Sb., občanský zákoník</w:t>
      </w:r>
      <w:r w:rsidR="002E552A">
        <w:rPr>
          <w:rFonts w:cs="Arial"/>
        </w:rPr>
        <w:t>, ve znění pozdějších předpisů (dále jen „</w:t>
      </w:r>
      <w:r w:rsidR="002E552A" w:rsidRPr="002E552A">
        <w:rPr>
          <w:rFonts w:cs="Arial"/>
          <w:b/>
          <w:bCs/>
          <w:i/>
          <w:iCs/>
        </w:rPr>
        <w:t>občanský zákoník</w:t>
      </w:r>
      <w:r w:rsidR="002E552A">
        <w:rPr>
          <w:rFonts w:cs="Arial"/>
        </w:rPr>
        <w:t>“)</w:t>
      </w:r>
      <w:r w:rsidR="00BC2054">
        <w:rPr>
          <w:rFonts w:cs="Arial"/>
        </w:rPr>
        <w:t xml:space="preserve"> </w:t>
      </w:r>
      <w:r w:rsidR="00AF2C92" w:rsidRPr="004A47EC">
        <w:rPr>
          <w:rFonts w:cs="Arial"/>
        </w:rPr>
        <w:t>uzavírá</w:t>
      </w:r>
      <w:r w:rsidR="00AF2C92" w:rsidRPr="004A47EC">
        <w:t xml:space="preserve"> níže uvedeného dne mezi</w:t>
      </w:r>
      <w:r w:rsidR="00AF2C92" w:rsidRPr="004A47EC">
        <w:rPr>
          <w:rFonts w:cs="Arial"/>
        </w:rPr>
        <w:t xml:space="preserve"> těmito</w:t>
      </w:r>
      <w:r w:rsidR="00AF2C92" w:rsidRPr="004A47EC">
        <w:t xml:space="preserve"> smluvními stranami:</w:t>
      </w:r>
    </w:p>
    <w:p w14:paraId="0B5D5397" w14:textId="77777777" w:rsidR="00D05B00" w:rsidRDefault="00D05B00" w:rsidP="002519A8">
      <w:pPr>
        <w:pStyle w:val="2Nesltextvlevo"/>
        <w:spacing w:after="120" w:line="360" w:lineRule="auto"/>
      </w:pPr>
    </w:p>
    <w:tbl>
      <w:tblPr>
        <w:tblW w:w="0" w:type="auto"/>
        <w:tblLook w:val="04A0" w:firstRow="1" w:lastRow="0" w:firstColumn="1" w:lastColumn="0" w:noHBand="0" w:noVBand="1"/>
      </w:tblPr>
      <w:tblGrid>
        <w:gridCol w:w="2600"/>
        <w:gridCol w:w="6472"/>
      </w:tblGrid>
      <w:tr w:rsidR="00B85612" w:rsidRPr="004A47EC" w14:paraId="69622D47" w14:textId="77777777" w:rsidTr="00D05B00">
        <w:tc>
          <w:tcPr>
            <w:tcW w:w="9072" w:type="dxa"/>
            <w:gridSpan w:val="2"/>
          </w:tcPr>
          <w:p w14:paraId="16201F6C" w14:textId="6191C309" w:rsidR="00B85612" w:rsidRPr="002671FA" w:rsidRDefault="002E552A" w:rsidP="002519A8">
            <w:pPr>
              <w:pStyle w:val="2Nesltextvlevo"/>
              <w:spacing w:line="360" w:lineRule="auto"/>
              <w:rPr>
                <w:b/>
              </w:rPr>
            </w:pPr>
            <w:r w:rsidRPr="002E552A">
              <w:rPr>
                <w:b/>
              </w:rPr>
              <w:t>Jihomoravský kraj</w:t>
            </w:r>
          </w:p>
        </w:tc>
      </w:tr>
      <w:tr w:rsidR="00B85612" w:rsidRPr="004A47EC" w14:paraId="7CABCCC8" w14:textId="77777777" w:rsidTr="00D05B00">
        <w:tc>
          <w:tcPr>
            <w:tcW w:w="2600" w:type="dxa"/>
          </w:tcPr>
          <w:p w14:paraId="766FDBB9" w14:textId="77777777" w:rsidR="00B85612" w:rsidRPr="004A47EC" w:rsidRDefault="00B85612" w:rsidP="002519A8">
            <w:pPr>
              <w:pStyle w:val="2Nesltextvlevo"/>
              <w:spacing w:line="360" w:lineRule="auto"/>
            </w:pPr>
            <w:r w:rsidRPr="004A47EC">
              <w:t>Sídlo:</w:t>
            </w:r>
          </w:p>
        </w:tc>
        <w:tc>
          <w:tcPr>
            <w:tcW w:w="6472" w:type="dxa"/>
          </w:tcPr>
          <w:p w14:paraId="3C4D4DBB" w14:textId="1C416E2E" w:rsidR="00B85612" w:rsidRPr="004A47EC" w:rsidRDefault="002E552A" w:rsidP="002519A8">
            <w:pPr>
              <w:pStyle w:val="2Nesltextvlevo"/>
              <w:spacing w:line="360" w:lineRule="auto"/>
            </w:pPr>
            <w:r w:rsidRPr="002E552A">
              <w:t>Žerotínovo nám. 3, 601 82 Brno</w:t>
            </w:r>
          </w:p>
        </w:tc>
      </w:tr>
      <w:tr w:rsidR="00B85612" w:rsidRPr="004A47EC" w14:paraId="6A68C6C4" w14:textId="77777777" w:rsidTr="00D05B00">
        <w:tc>
          <w:tcPr>
            <w:tcW w:w="2600" w:type="dxa"/>
          </w:tcPr>
          <w:p w14:paraId="65DC0A4B" w14:textId="595D378E" w:rsidR="00B85612" w:rsidRPr="004A47EC" w:rsidRDefault="00D05B00" w:rsidP="002519A8">
            <w:pPr>
              <w:pStyle w:val="2Nesltextvlevo"/>
              <w:spacing w:line="360" w:lineRule="auto"/>
            </w:pPr>
            <w:r>
              <w:t>Zástupce</w:t>
            </w:r>
            <w:r w:rsidR="00B85612" w:rsidRPr="004A47EC">
              <w:t>:</w:t>
            </w:r>
          </w:p>
        </w:tc>
        <w:tc>
          <w:tcPr>
            <w:tcW w:w="6472" w:type="dxa"/>
          </w:tcPr>
          <w:p w14:paraId="4583BFFA" w14:textId="6762DC72" w:rsidR="00B85612" w:rsidRPr="004A47EC" w:rsidRDefault="00C47806" w:rsidP="002519A8">
            <w:pPr>
              <w:pStyle w:val="2Nesltextvlevo"/>
              <w:spacing w:line="360" w:lineRule="auto"/>
            </w:pPr>
            <w:r>
              <w:t>Mgr. Jan Grolich, hejtman</w:t>
            </w:r>
          </w:p>
        </w:tc>
      </w:tr>
      <w:tr w:rsidR="00B85612" w:rsidRPr="004A47EC" w14:paraId="7FE3A99A" w14:textId="77777777" w:rsidTr="00D05B00">
        <w:tc>
          <w:tcPr>
            <w:tcW w:w="2600" w:type="dxa"/>
          </w:tcPr>
          <w:p w14:paraId="509E2B16" w14:textId="77777777" w:rsidR="00B85612" w:rsidRPr="004A47EC" w:rsidRDefault="00B85612" w:rsidP="002519A8">
            <w:pPr>
              <w:pStyle w:val="2Nesltextvlevo"/>
              <w:spacing w:line="360" w:lineRule="auto"/>
            </w:pPr>
            <w:r w:rsidRPr="004A47EC">
              <w:t>IČ</w:t>
            </w:r>
            <w:r>
              <w:t>O</w:t>
            </w:r>
            <w:r w:rsidRPr="004A47EC">
              <w:t>:</w:t>
            </w:r>
          </w:p>
        </w:tc>
        <w:tc>
          <w:tcPr>
            <w:tcW w:w="6472" w:type="dxa"/>
          </w:tcPr>
          <w:p w14:paraId="5EE7DBAF" w14:textId="6AF309A9" w:rsidR="00B85612" w:rsidRPr="004A47EC" w:rsidRDefault="002E552A" w:rsidP="002519A8">
            <w:pPr>
              <w:pStyle w:val="2Nesltextvlevo"/>
              <w:spacing w:line="360" w:lineRule="auto"/>
            </w:pPr>
            <w:r w:rsidRPr="002E552A">
              <w:t>70888337</w:t>
            </w:r>
          </w:p>
        </w:tc>
      </w:tr>
      <w:tr w:rsidR="00B85612" w:rsidRPr="004A47EC" w14:paraId="3E840AE1" w14:textId="77777777" w:rsidTr="00D05B00">
        <w:tc>
          <w:tcPr>
            <w:tcW w:w="2600" w:type="dxa"/>
          </w:tcPr>
          <w:p w14:paraId="5BEE81C3" w14:textId="77777777" w:rsidR="00B85612" w:rsidRPr="004A47EC" w:rsidRDefault="00B85612" w:rsidP="002519A8">
            <w:pPr>
              <w:pStyle w:val="2Nesltextvlevo"/>
              <w:spacing w:line="360" w:lineRule="auto"/>
            </w:pPr>
            <w:r w:rsidRPr="004A47EC">
              <w:t>DIČ:</w:t>
            </w:r>
          </w:p>
        </w:tc>
        <w:tc>
          <w:tcPr>
            <w:tcW w:w="6472" w:type="dxa"/>
          </w:tcPr>
          <w:p w14:paraId="67F509C0" w14:textId="0B01BE27" w:rsidR="00B85612" w:rsidRPr="004A47EC" w:rsidRDefault="0043661C" w:rsidP="001C6C1A">
            <w:pPr>
              <w:pStyle w:val="2Nesltextvlevo"/>
              <w:spacing w:line="360" w:lineRule="auto"/>
            </w:pPr>
            <w:r>
              <w:t>CZ</w:t>
            </w:r>
            <w:r w:rsidR="001C6C1A">
              <w:t>70888337</w:t>
            </w:r>
          </w:p>
        </w:tc>
      </w:tr>
      <w:tr w:rsidR="00B85612" w:rsidRPr="004A47EC" w14:paraId="2B1FC22A" w14:textId="77777777" w:rsidTr="00D05B00">
        <w:tc>
          <w:tcPr>
            <w:tcW w:w="2600" w:type="dxa"/>
          </w:tcPr>
          <w:p w14:paraId="6AA22471" w14:textId="77777777" w:rsidR="00B85612" w:rsidRPr="004A47EC" w:rsidRDefault="00B85612" w:rsidP="002519A8">
            <w:pPr>
              <w:pStyle w:val="2Nesltextvlevo"/>
              <w:spacing w:line="360" w:lineRule="auto"/>
            </w:pPr>
            <w:r w:rsidRPr="004A47EC">
              <w:t>Č. účtu</w:t>
            </w:r>
            <w:r>
              <w:t>:</w:t>
            </w:r>
            <w:r w:rsidRPr="004A47EC">
              <w:t xml:space="preserve"> </w:t>
            </w:r>
          </w:p>
        </w:tc>
        <w:tc>
          <w:tcPr>
            <w:tcW w:w="6472" w:type="dxa"/>
          </w:tcPr>
          <w:p w14:paraId="695CE08F" w14:textId="788BEF97" w:rsidR="00B85612" w:rsidRPr="004A47EC" w:rsidRDefault="002007B8" w:rsidP="002519A8">
            <w:pPr>
              <w:pStyle w:val="2Nesltextvlevo"/>
              <w:spacing w:line="360" w:lineRule="auto"/>
            </w:pPr>
            <w:r>
              <w:t xml:space="preserve"> 27-9395010297/0100  </w:t>
            </w:r>
          </w:p>
        </w:tc>
      </w:tr>
      <w:tr w:rsidR="00B85612" w:rsidRPr="004A47EC" w14:paraId="354D99FF" w14:textId="77777777" w:rsidTr="00D05B00">
        <w:tc>
          <w:tcPr>
            <w:tcW w:w="2600" w:type="dxa"/>
          </w:tcPr>
          <w:p w14:paraId="7C689487" w14:textId="77777777" w:rsidR="00B85612" w:rsidRPr="004A47EC" w:rsidRDefault="00B85612" w:rsidP="002519A8">
            <w:pPr>
              <w:pStyle w:val="2Nesltextvlevo"/>
              <w:spacing w:line="360" w:lineRule="auto"/>
            </w:pPr>
            <w:r w:rsidRPr="004A47EC">
              <w:t>Kontaktní osoba:</w:t>
            </w:r>
          </w:p>
        </w:tc>
        <w:tc>
          <w:tcPr>
            <w:tcW w:w="6472" w:type="dxa"/>
          </w:tcPr>
          <w:p w14:paraId="531705FD" w14:textId="4F0CD9F4" w:rsidR="00B85612" w:rsidRPr="004A47EC" w:rsidRDefault="00C47806" w:rsidP="002519A8">
            <w:pPr>
              <w:pStyle w:val="2Nesltextvlevo"/>
              <w:spacing w:line="360" w:lineRule="auto"/>
            </w:pPr>
            <w:r w:rsidRPr="00C47806">
              <w:t>Ing. Marek Veselý, vedoucí oddělení veřejné osobní dopravy</w:t>
            </w:r>
          </w:p>
        </w:tc>
      </w:tr>
      <w:tr w:rsidR="00B85612" w:rsidRPr="004A47EC" w14:paraId="7E05119E" w14:textId="77777777" w:rsidTr="00D05B00">
        <w:tc>
          <w:tcPr>
            <w:tcW w:w="2600" w:type="dxa"/>
          </w:tcPr>
          <w:p w14:paraId="7D19925E" w14:textId="77777777" w:rsidR="00B85612" w:rsidRPr="004A47EC" w:rsidRDefault="00B85612" w:rsidP="002519A8">
            <w:pPr>
              <w:pStyle w:val="2Nesltextvlevo"/>
              <w:spacing w:line="360" w:lineRule="auto"/>
            </w:pPr>
            <w:r w:rsidRPr="004A47EC">
              <w:t>Telefon:</w:t>
            </w:r>
          </w:p>
        </w:tc>
        <w:tc>
          <w:tcPr>
            <w:tcW w:w="6472" w:type="dxa"/>
          </w:tcPr>
          <w:p w14:paraId="59110BF8" w14:textId="4CC2F663" w:rsidR="00B85612" w:rsidRPr="004A47EC" w:rsidRDefault="00C47806" w:rsidP="002519A8">
            <w:pPr>
              <w:pStyle w:val="2Nesltextvlevo"/>
              <w:spacing w:line="360" w:lineRule="auto"/>
            </w:pPr>
            <w:r>
              <w:t>+ 420 541 65 148</w:t>
            </w:r>
          </w:p>
        </w:tc>
      </w:tr>
      <w:tr w:rsidR="00B85612" w:rsidRPr="004A47EC" w14:paraId="5C0129C0" w14:textId="77777777" w:rsidTr="00D05B00">
        <w:tc>
          <w:tcPr>
            <w:tcW w:w="2600" w:type="dxa"/>
          </w:tcPr>
          <w:p w14:paraId="2381C326" w14:textId="77777777" w:rsidR="00B85612" w:rsidRPr="004A47EC" w:rsidRDefault="00B85612" w:rsidP="002519A8">
            <w:pPr>
              <w:pStyle w:val="2Nesltextvlevo"/>
              <w:spacing w:line="360" w:lineRule="auto"/>
            </w:pPr>
            <w:r>
              <w:t>E</w:t>
            </w:r>
            <w:r w:rsidRPr="004A47EC">
              <w:t xml:space="preserve">-mail: </w:t>
            </w:r>
          </w:p>
        </w:tc>
        <w:tc>
          <w:tcPr>
            <w:tcW w:w="6472" w:type="dxa"/>
          </w:tcPr>
          <w:p w14:paraId="4428603F" w14:textId="5A191B24" w:rsidR="00B85612" w:rsidRPr="004A47EC" w:rsidRDefault="00C47806" w:rsidP="002519A8">
            <w:pPr>
              <w:pStyle w:val="2Nesltextvlevo"/>
              <w:spacing w:line="360" w:lineRule="auto"/>
            </w:pPr>
            <w:r w:rsidRPr="00C47806">
              <w:t>vesely.marek@jmk.cz, v kopii na od@jmk.cz</w:t>
            </w:r>
          </w:p>
        </w:tc>
      </w:tr>
    </w:tbl>
    <w:p w14:paraId="5BD9E459" w14:textId="045FC33D" w:rsidR="003C1281" w:rsidRDefault="003C1281" w:rsidP="002519A8">
      <w:pPr>
        <w:pStyle w:val="2Nesltextvlevo"/>
        <w:spacing w:line="360" w:lineRule="auto"/>
      </w:pPr>
      <w:r w:rsidRPr="004A47EC">
        <w:t>(dále jen „</w:t>
      </w:r>
      <w:r w:rsidR="00322B4F">
        <w:rPr>
          <w:b/>
          <w:i/>
        </w:rPr>
        <w:t>Pronajímatel</w:t>
      </w:r>
      <w:r w:rsidRPr="004A47EC">
        <w:t>“)</w:t>
      </w:r>
    </w:p>
    <w:p w14:paraId="33AB94ED" w14:textId="77777777" w:rsidR="00424BFC" w:rsidRPr="004A47EC" w:rsidRDefault="00424BFC" w:rsidP="002519A8">
      <w:pPr>
        <w:pStyle w:val="2Nesltextvlevo"/>
        <w:spacing w:line="360" w:lineRule="auto"/>
      </w:pPr>
    </w:p>
    <w:tbl>
      <w:tblPr>
        <w:tblW w:w="0" w:type="auto"/>
        <w:tblLook w:val="04A0" w:firstRow="1" w:lastRow="0" w:firstColumn="1" w:lastColumn="0" w:noHBand="0" w:noVBand="1"/>
      </w:tblPr>
      <w:tblGrid>
        <w:gridCol w:w="2631"/>
        <w:gridCol w:w="6441"/>
      </w:tblGrid>
      <w:tr w:rsidR="00424BFC" w:rsidRPr="004A47EC" w14:paraId="50024E99" w14:textId="77777777" w:rsidTr="000602AA">
        <w:tc>
          <w:tcPr>
            <w:tcW w:w="9072" w:type="dxa"/>
            <w:gridSpan w:val="2"/>
          </w:tcPr>
          <w:p w14:paraId="587D0A55" w14:textId="6ACBD2DB" w:rsidR="00424BFC" w:rsidRPr="004A2C49" w:rsidRDefault="00C2313E" w:rsidP="002519A8">
            <w:pPr>
              <w:pStyle w:val="2Nesltextvlevo"/>
              <w:spacing w:line="360" w:lineRule="auto"/>
              <w:rPr>
                <w:b/>
              </w:rPr>
            </w:pPr>
            <w:r w:rsidRPr="00C2313E">
              <w:rPr>
                <w:b/>
                <w:highlight w:val="yellow"/>
              </w:rPr>
              <w:t>BUDE DOPLNĚNO</w:t>
            </w:r>
          </w:p>
        </w:tc>
      </w:tr>
      <w:tr w:rsidR="00424BFC" w:rsidRPr="004A47EC" w14:paraId="453B9267" w14:textId="77777777" w:rsidTr="000602AA">
        <w:tc>
          <w:tcPr>
            <w:tcW w:w="2631" w:type="dxa"/>
          </w:tcPr>
          <w:p w14:paraId="038E16C2" w14:textId="77777777" w:rsidR="00424BFC" w:rsidRPr="004A47EC" w:rsidRDefault="00424BFC" w:rsidP="002519A8">
            <w:pPr>
              <w:pStyle w:val="2Nesltextvlevo"/>
              <w:spacing w:line="360" w:lineRule="auto"/>
            </w:pPr>
            <w:r w:rsidRPr="004A47EC">
              <w:t>Sídlo:</w:t>
            </w:r>
          </w:p>
        </w:tc>
        <w:tc>
          <w:tcPr>
            <w:tcW w:w="6441" w:type="dxa"/>
          </w:tcPr>
          <w:p w14:paraId="7D0BB56A" w14:textId="11AAEBF0" w:rsidR="00424BFC" w:rsidRPr="004A47EC" w:rsidRDefault="00C2313E" w:rsidP="002519A8">
            <w:pPr>
              <w:pStyle w:val="2Nesltextvlevo"/>
              <w:spacing w:line="360" w:lineRule="auto"/>
            </w:pPr>
            <w:r w:rsidRPr="00C2313E">
              <w:rPr>
                <w:b/>
                <w:highlight w:val="yellow"/>
              </w:rPr>
              <w:t>BUDE DOPLNĚNO</w:t>
            </w:r>
          </w:p>
        </w:tc>
      </w:tr>
      <w:tr w:rsidR="00424BFC" w:rsidRPr="004A47EC" w14:paraId="45633F51" w14:textId="77777777" w:rsidTr="000602AA">
        <w:tc>
          <w:tcPr>
            <w:tcW w:w="2631" w:type="dxa"/>
          </w:tcPr>
          <w:p w14:paraId="196C4CAA" w14:textId="652A0CF5" w:rsidR="00424BFC" w:rsidRPr="00723FA4" w:rsidRDefault="00C2313E" w:rsidP="002519A8">
            <w:pPr>
              <w:pStyle w:val="2Nesltextvlevo"/>
              <w:spacing w:line="360" w:lineRule="auto"/>
            </w:pPr>
            <w:r>
              <w:t>Zástupce</w:t>
            </w:r>
            <w:r w:rsidR="00424BFC" w:rsidRPr="00723FA4">
              <w:t>:</w:t>
            </w:r>
          </w:p>
        </w:tc>
        <w:tc>
          <w:tcPr>
            <w:tcW w:w="6441" w:type="dxa"/>
          </w:tcPr>
          <w:p w14:paraId="6AC5E807" w14:textId="74863C5D" w:rsidR="00424BFC" w:rsidRPr="00723FA4" w:rsidRDefault="00C2313E" w:rsidP="002519A8">
            <w:pPr>
              <w:pStyle w:val="2Nesltextvlevo"/>
              <w:spacing w:line="360" w:lineRule="auto"/>
              <w:rPr>
                <w:i/>
              </w:rPr>
            </w:pPr>
            <w:r w:rsidRPr="00C2313E">
              <w:rPr>
                <w:b/>
                <w:highlight w:val="yellow"/>
              </w:rPr>
              <w:t>BUDE DOPLNĚNO</w:t>
            </w:r>
          </w:p>
        </w:tc>
      </w:tr>
      <w:tr w:rsidR="00424BFC" w:rsidRPr="004A47EC" w14:paraId="57C4EB3B" w14:textId="77777777" w:rsidTr="000602AA">
        <w:tc>
          <w:tcPr>
            <w:tcW w:w="2631" w:type="dxa"/>
          </w:tcPr>
          <w:p w14:paraId="0B80DA20" w14:textId="77777777" w:rsidR="00424BFC" w:rsidRPr="004A47EC" w:rsidRDefault="00424BFC" w:rsidP="002519A8">
            <w:pPr>
              <w:pStyle w:val="2Nesltextvlevo"/>
              <w:spacing w:line="360" w:lineRule="auto"/>
            </w:pPr>
            <w:r w:rsidRPr="004A47EC">
              <w:t>IČ</w:t>
            </w:r>
            <w:r>
              <w:t>O</w:t>
            </w:r>
            <w:r w:rsidRPr="004A47EC">
              <w:t>:</w:t>
            </w:r>
          </w:p>
        </w:tc>
        <w:tc>
          <w:tcPr>
            <w:tcW w:w="6441" w:type="dxa"/>
          </w:tcPr>
          <w:p w14:paraId="693CACFA" w14:textId="2DBD8346" w:rsidR="00424BFC" w:rsidRPr="004A47EC" w:rsidRDefault="00C2313E" w:rsidP="002519A8">
            <w:pPr>
              <w:pStyle w:val="2Nesltextvlevo"/>
              <w:spacing w:line="360" w:lineRule="auto"/>
            </w:pPr>
            <w:r w:rsidRPr="00C2313E">
              <w:rPr>
                <w:b/>
                <w:highlight w:val="yellow"/>
              </w:rPr>
              <w:t>BUDE DOPLNĚNO</w:t>
            </w:r>
          </w:p>
        </w:tc>
      </w:tr>
      <w:tr w:rsidR="00424BFC" w:rsidRPr="004A47EC" w14:paraId="29D415A2" w14:textId="77777777" w:rsidTr="000602AA">
        <w:tc>
          <w:tcPr>
            <w:tcW w:w="2631" w:type="dxa"/>
          </w:tcPr>
          <w:p w14:paraId="38810C4D" w14:textId="77777777" w:rsidR="00424BFC" w:rsidRPr="004A47EC" w:rsidRDefault="00424BFC" w:rsidP="002519A8">
            <w:pPr>
              <w:pStyle w:val="2Nesltextvlevo"/>
              <w:spacing w:line="360" w:lineRule="auto"/>
            </w:pPr>
            <w:r w:rsidRPr="004A47EC">
              <w:t>DIČ:</w:t>
            </w:r>
          </w:p>
        </w:tc>
        <w:tc>
          <w:tcPr>
            <w:tcW w:w="6441" w:type="dxa"/>
          </w:tcPr>
          <w:p w14:paraId="49C1C5F5" w14:textId="1D616ECA" w:rsidR="00424BFC" w:rsidRPr="004A47EC" w:rsidRDefault="00C2313E" w:rsidP="002519A8">
            <w:pPr>
              <w:pStyle w:val="2Nesltextvlevo"/>
              <w:spacing w:line="360" w:lineRule="auto"/>
            </w:pPr>
            <w:r w:rsidRPr="00C2313E">
              <w:rPr>
                <w:b/>
                <w:highlight w:val="yellow"/>
              </w:rPr>
              <w:t>BUDE DOPLNĚNO</w:t>
            </w:r>
          </w:p>
        </w:tc>
      </w:tr>
      <w:tr w:rsidR="00424BFC" w:rsidRPr="004A47EC" w14:paraId="4D3393C4" w14:textId="77777777" w:rsidTr="000602AA">
        <w:tc>
          <w:tcPr>
            <w:tcW w:w="2631" w:type="dxa"/>
          </w:tcPr>
          <w:p w14:paraId="484EA238" w14:textId="3C6C084A" w:rsidR="00424BFC" w:rsidRPr="004A47EC" w:rsidRDefault="00424BFC" w:rsidP="002519A8">
            <w:pPr>
              <w:pStyle w:val="2Nesltextvlevo"/>
              <w:spacing w:line="360" w:lineRule="auto"/>
            </w:pPr>
            <w:r w:rsidRPr="004A47EC">
              <w:t>Č. účtu</w:t>
            </w:r>
            <w:r w:rsidR="00C2313E">
              <w:t>:</w:t>
            </w:r>
            <w:r w:rsidRPr="004A47EC">
              <w:t xml:space="preserve"> </w:t>
            </w:r>
          </w:p>
        </w:tc>
        <w:tc>
          <w:tcPr>
            <w:tcW w:w="6441" w:type="dxa"/>
          </w:tcPr>
          <w:p w14:paraId="0BB22B4B" w14:textId="5F04FBB0" w:rsidR="00424BFC" w:rsidRPr="004A47EC" w:rsidRDefault="00C2313E" w:rsidP="002519A8">
            <w:pPr>
              <w:pStyle w:val="2Nesltextvlevo"/>
              <w:spacing w:line="360" w:lineRule="auto"/>
            </w:pPr>
            <w:r w:rsidRPr="00C2313E">
              <w:rPr>
                <w:b/>
                <w:highlight w:val="yellow"/>
              </w:rPr>
              <w:t>BUDE DOPLNĚNO</w:t>
            </w:r>
          </w:p>
        </w:tc>
      </w:tr>
      <w:tr w:rsidR="00424BFC" w:rsidRPr="004A47EC" w14:paraId="740B7D29" w14:textId="77777777" w:rsidTr="000602AA">
        <w:tc>
          <w:tcPr>
            <w:tcW w:w="2631" w:type="dxa"/>
          </w:tcPr>
          <w:p w14:paraId="4EB8B6E5" w14:textId="77777777" w:rsidR="00424BFC" w:rsidRPr="004A47EC" w:rsidRDefault="00424BFC" w:rsidP="002519A8">
            <w:pPr>
              <w:pStyle w:val="2Nesltextvlevo"/>
              <w:spacing w:line="360" w:lineRule="auto"/>
            </w:pPr>
            <w:r w:rsidRPr="004A47EC">
              <w:t>Kontaktní osoba:</w:t>
            </w:r>
          </w:p>
        </w:tc>
        <w:tc>
          <w:tcPr>
            <w:tcW w:w="6441" w:type="dxa"/>
          </w:tcPr>
          <w:p w14:paraId="1F4D503A" w14:textId="14E7F020" w:rsidR="00424BFC" w:rsidRPr="004A47EC" w:rsidRDefault="00C2313E" w:rsidP="002519A8">
            <w:pPr>
              <w:pStyle w:val="2Nesltextvlevo"/>
              <w:spacing w:line="360" w:lineRule="auto"/>
            </w:pPr>
            <w:r w:rsidRPr="00C2313E">
              <w:rPr>
                <w:b/>
                <w:highlight w:val="yellow"/>
              </w:rPr>
              <w:t>BUDE DOPLNĚNO</w:t>
            </w:r>
          </w:p>
        </w:tc>
      </w:tr>
      <w:tr w:rsidR="00424BFC" w:rsidRPr="004A47EC" w14:paraId="2822C99A" w14:textId="77777777" w:rsidTr="000602AA">
        <w:tc>
          <w:tcPr>
            <w:tcW w:w="2631" w:type="dxa"/>
          </w:tcPr>
          <w:p w14:paraId="77CD81A8" w14:textId="77777777" w:rsidR="00424BFC" w:rsidRPr="004A47EC" w:rsidRDefault="00424BFC" w:rsidP="002519A8">
            <w:pPr>
              <w:pStyle w:val="2Nesltextvlevo"/>
              <w:spacing w:line="360" w:lineRule="auto"/>
            </w:pPr>
            <w:r w:rsidRPr="004A47EC">
              <w:t>Telefon:</w:t>
            </w:r>
          </w:p>
        </w:tc>
        <w:tc>
          <w:tcPr>
            <w:tcW w:w="6441" w:type="dxa"/>
          </w:tcPr>
          <w:p w14:paraId="21F3FC4D" w14:textId="35645486" w:rsidR="00424BFC" w:rsidRPr="004A47EC" w:rsidRDefault="00C2313E" w:rsidP="002519A8">
            <w:pPr>
              <w:pStyle w:val="2Nesltextvlevo"/>
              <w:spacing w:line="360" w:lineRule="auto"/>
            </w:pPr>
            <w:r w:rsidRPr="00C2313E">
              <w:rPr>
                <w:b/>
                <w:highlight w:val="yellow"/>
              </w:rPr>
              <w:t>BUDE DOPLNĚNO</w:t>
            </w:r>
          </w:p>
        </w:tc>
      </w:tr>
      <w:tr w:rsidR="00424BFC" w:rsidRPr="004A47EC" w14:paraId="409EA341" w14:textId="77777777" w:rsidTr="000602AA">
        <w:tc>
          <w:tcPr>
            <w:tcW w:w="2631" w:type="dxa"/>
          </w:tcPr>
          <w:p w14:paraId="599CD230" w14:textId="77777777" w:rsidR="00424BFC" w:rsidRPr="004A47EC" w:rsidRDefault="00424BFC" w:rsidP="002519A8">
            <w:pPr>
              <w:pStyle w:val="2Nesltextvlevo"/>
              <w:spacing w:line="360" w:lineRule="auto"/>
            </w:pPr>
            <w:r>
              <w:t>E</w:t>
            </w:r>
            <w:r w:rsidRPr="004A47EC">
              <w:t xml:space="preserve">-mail: </w:t>
            </w:r>
          </w:p>
        </w:tc>
        <w:tc>
          <w:tcPr>
            <w:tcW w:w="6441" w:type="dxa"/>
          </w:tcPr>
          <w:p w14:paraId="703872F2" w14:textId="7007D65E" w:rsidR="00424BFC" w:rsidRPr="004A47EC" w:rsidRDefault="00C2313E" w:rsidP="002519A8">
            <w:pPr>
              <w:pStyle w:val="2Nesltextvlevo"/>
              <w:spacing w:line="360" w:lineRule="auto"/>
            </w:pPr>
            <w:r w:rsidRPr="00C2313E">
              <w:rPr>
                <w:b/>
                <w:highlight w:val="yellow"/>
              </w:rPr>
              <w:t>BUDE DOPLNĚNO</w:t>
            </w:r>
          </w:p>
        </w:tc>
      </w:tr>
    </w:tbl>
    <w:p w14:paraId="55998384" w14:textId="53E20FF6" w:rsidR="00AF2C92" w:rsidRPr="004A47EC" w:rsidRDefault="00AF2C92" w:rsidP="002519A8">
      <w:pPr>
        <w:pStyle w:val="2Nesltextvlevo"/>
        <w:spacing w:line="360" w:lineRule="auto"/>
      </w:pPr>
      <w:r w:rsidRPr="004A47EC">
        <w:t>(dále jen „</w:t>
      </w:r>
      <w:r w:rsidR="00322B4F" w:rsidRPr="002A443E">
        <w:rPr>
          <w:b/>
          <w:i/>
        </w:rPr>
        <w:t>Nájemce</w:t>
      </w:r>
      <w:r w:rsidRPr="002A443E">
        <w:t>“</w:t>
      </w:r>
      <w:r w:rsidRPr="004A47EC">
        <w:t>)</w:t>
      </w:r>
    </w:p>
    <w:p w14:paraId="7D573C4F" w14:textId="52D0230B" w:rsidR="00AF2C92" w:rsidRPr="004A47EC" w:rsidRDefault="00AF2C92" w:rsidP="002519A8">
      <w:pPr>
        <w:pStyle w:val="2Nesltextvlevo"/>
        <w:spacing w:line="360" w:lineRule="auto"/>
        <w:rPr>
          <w:lang w:eastAsia="cs-CZ"/>
        </w:rPr>
      </w:pPr>
      <w:r w:rsidRPr="004A47EC">
        <w:rPr>
          <w:lang w:eastAsia="cs-CZ"/>
        </w:rPr>
        <w:t>(</w:t>
      </w:r>
      <w:r w:rsidR="00322B4F">
        <w:rPr>
          <w:lang w:eastAsia="cs-CZ"/>
        </w:rPr>
        <w:t>Pronajímatel</w:t>
      </w:r>
      <w:r w:rsidRPr="004A47EC">
        <w:rPr>
          <w:lang w:eastAsia="cs-CZ"/>
        </w:rPr>
        <w:t xml:space="preserve"> a </w:t>
      </w:r>
      <w:r w:rsidR="00322B4F" w:rsidRPr="002A443E">
        <w:rPr>
          <w:lang w:eastAsia="cs-CZ"/>
        </w:rPr>
        <w:t>Nájemce</w:t>
      </w:r>
      <w:r w:rsidRPr="004A47EC">
        <w:rPr>
          <w:lang w:eastAsia="cs-CZ"/>
        </w:rPr>
        <w:t xml:space="preserve"> jsou dále společně označováni jen </w:t>
      </w:r>
      <w:r w:rsidR="00186F07">
        <w:rPr>
          <w:lang w:eastAsia="cs-CZ"/>
        </w:rPr>
        <w:t>„</w:t>
      </w:r>
      <w:r w:rsidRPr="00186F07">
        <w:rPr>
          <w:b/>
          <w:i/>
          <w:lang w:eastAsia="cs-CZ"/>
        </w:rPr>
        <w:t>Smluvní strany</w:t>
      </w:r>
      <w:r w:rsidR="00186F07">
        <w:rPr>
          <w:lang w:eastAsia="cs-CZ"/>
        </w:rPr>
        <w:t>“</w:t>
      </w:r>
      <w:r w:rsidRPr="004A47EC">
        <w:rPr>
          <w:lang w:eastAsia="cs-CZ"/>
        </w:rPr>
        <w:t xml:space="preserve"> a jednotlivě </w:t>
      </w:r>
      <w:r w:rsidR="001C032D">
        <w:rPr>
          <w:lang w:eastAsia="cs-CZ"/>
        </w:rPr>
        <w:t>„</w:t>
      </w:r>
      <w:r w:rsidRPr="001C032D">
        <w:rPr>
          <w:b/>
          <w:i/>
          <w:lang w:eastAsia="cs-CZ"/>
        </w:rPr>
        <w:t>Smluvní strana</w:t>
      </w:r>
      <w:r w:rsidR="001C032D">
        <w:rPr>
          <w:lang w:eastAsia="cs-CZ"/>
        </w:rPr>
        <w:t>“</w:t>
      </w:r>
      <w:r w:rsidRPr="004A47EC">
        <w:rPr>
          <w:lang w:eastAsia="cs-CZ"/>
        </w:rPr>
        <w:t>)</w:t>
      </w:r>
    </w:p>
    <w:p w14:paraId="16B1AF58" w14:textId="77777777" w:rsidR="00AF2C92" w:rsidRPr="004A47EC" w:rsidRDefault="00AF2C92" w:rsidP="002519A8">
      <w:pPr>
        <w:pStyle w:val="5slovannadpis"/>
        <w:spacing w:line="360" w:lineRule="auto"/>
      </w:pPr>
      <w:bookmarkStart w:id="0" w:name="_Ref475610291"/>
    </w:p>
    <w:bookmarkEnd w:id="0"/>
    <w:p w14:paraId="39A07433" w14:textId="77777777" w:rsidR="00AF2C92" w:rsidRPr="004D23F6" w:rsidRDefault="00AF2C92" w:rsidP="002519A8">
      <w:pPr>
        <w:pStyle w:val="22Nadpisuprosted"/>
        <w:spacing w:line="360" w:lineRule="auto"/>
      </w:pPr>
      <w:r w:rsidRPr="004D23F6">
        <w:t>Úvodní ustanovení</w:t>
      </w:r>
    </w:p>
    <w:p w14:paraId="5B9688F7" w14:textId="7A0BB030" w:rsidR="00AF2C92" w:rsidRDefault="00C83D92" w:rsidP="00F03040">
      <w:pPr>
        <w:pStyle w:val="3Text10b"/>
        <w:numPr>
          <w:ilvl w:val="0"/>
          <w:numId w:val="9"/>
        </w:numPr>
        <w:tabs>
          <w:tab w:val="clear" w:pos="360"/>
        </w:tabs>
        <w:spacing w:line="360" w:lineRule="auto"/>
        <w:ind w:left="0" w:hanging="284"/>
      </w:pPr>
      <w:r>
        <w:t>Pronajímatel</w:t>
      </w:r>
      <w:r w:rsidR="00C36654" w:rsidRPr="004775FA">
        <w:t xml:space="preserve"> </w:t>
      </w:r>
      <w:r w:rsidR="00C36654" w:rsidRPr="00F15776">
        <w:t xml:space="preserve">je vyšším územním samosprávným celkem, jehož povinností je zejména zajištění dopravní obslužnosti na jeho území. </w:t>
      </w:r>
      <w:r w:rsidR="008C1FAA">
        <w:t>Pronajímatel, jakožto objednatel,</w:t>
      </w:r>
      <w:r w:rsidR="008C1FAA" w:rsidRPr="004775FA">
        <w:t xml:space="preserve"> </w:t>
      </w:r>
      <w:r w:rsidR="00C36654" w:rsidRPr="00F15776">
        <w:t xml:space="preserve">za tímto účelem </w:t>
      </w:r>
      <w:ins w:id="1" w:author="Word Document Comparison" w:date="2023-11-20T11:29:00Z">
        <w:r w:rsidR="00F15776">
          <w:t>uzavře</w:t>
        </w:r>
      </w:ins>
      <w:del w:id="2" w:author="Word Document Comparison" w:date="2023-11-20T11:29:00Z">
        <w:r w:rsidR="00F15776">
          <w:delText>uzavřel dne 27.</w:delText>
        </w:r>
        <w:r w:rsidR="00C47806">
          <w:delText xml:space="preserve"> </w:delText>
        </w:r>
        <w:r w:rsidR="00F15776">
          <w:delText>06.</w:delText>
        </w:r>
        <w:r w:rsidR="00C47806">
          <w:delText xml:space="preserve"> </w:delText>
        </w:r>
        <w:r w:rsidR="00F15776">
          <w:delText>2018</w:delText>
        </w:r>
      </w:del>
      <w:r w:rsidR="00F15776">
        <w:t xml:space="preserve"> </w:t>
      </w:r>
      <w:r w:rsidR="008D6B53">
        <w:t>s Nájemcem</w:t>
      </w:r>
      <w:r w:rsidR="00F15776" w:rsidRPr="002A443E">
        <w:t xml:space="preserve">, jakožto dopravcem, </w:t>
      </w:r>
      <w:r w:rsidR="00F15776">
        <w:t xml:space="preserve">smlouvu </w:t>
      </w:r>
      <w:r w:rsidR="00F15776" w:rsidRPr="00F15776">
        <w:t>o veřejných službách v</w:t>
      </w:r>
      <w:r w:rsidR="00F15776">
        <w:t> </w:t>
      </w:r>
      <w:r w:rsidR="00F15776" w:rsidRPr="00F15776">
        <w:t>přepravě cestujících v regionální železniční osobní dopravě</w:t>
      </w:r>
      <w:r w:rsidR="00F15776">
        <w:t xml:space="preserve"> (dále jen „</w:t>
      </w:r>
      <w:r w:rsidR="00F15776" w:rsidRPr="00F15776">
        <w:rPr>
          <w:b/>
          <w:bCs/>
          <w:i/>
          <w:iCs/>
        </w:rPr>
        <w:t>Smlouva o VS</w:t>
      </w:r>
      <w:ins w:id="3" w:author="Word Document Comparison" w:date="2023-11-20T11:29:00Z">
        <w:r w:rsidR="00F15776">
          <w:t>“)</w:t>
        </w:r>
        <w:r w:rsidR="00783284">
          <w:t>, přičemž tato Smlouva bude uzavřena před uzavřením Smlouvy o VS</w:t>
        </w:r>
        <w:r w:rsidR="00F15776">
          <w:t>.</w:t>
        </w:r>
      </w:ins>
      <w:del w:id="4" w:author="Word Document Comparison" w:date="2023-11-20T11:29:00Z">
        <w:r w:rsidR="00F15776">
          <w:delText>“).</w:delText>
        </w:r>
      </w:del>
      <w:r w:rsidR="003309CC">
        <w:t xml:space="preserve"> </w:t>
      </w:r>
      <w:r w:rsidR="00C16C0E">
        <w:t>Pronajímatel</w:t>
      </w:r>
      <w:r w:rsidR="003309CC">
        <w:t xml:space="preserve"> má</w:t>
      </w:r>
      <w:r w:rsidR="00C16C0E">
        <w:t>, jakožto objednatel,</w:t>
      </w:r>
      <w:r w:rsidR="003309CC">
        <w:t xml:space="preserve"> se společností </w:t>
      </w:r>
      <w:r w:rsidR="003309CC" w:rsidRPr="003309CC">
        <w:t>ŠKODA TRANSPORTATION a.s.</w:t>
      </w:r>
      <w:r w:rsidR="003309CC">
        <w:t xml:space="preserve">, IČO: </w:t>
      </w:r>
      <w:r w:rsidR="003309CC" w:rsidRPr="003309CC">
        <w:t>62623753</w:t>
      </w:r>
      <w:r w:rsidR="003309CC">
        <w:t xml:space="preserve">, se sídlem </w:t>
      </w:r>
      <w:r w:rsidR="003309CC" w:rsidRPr="003309CC">
        <w:t>Emila Škody 2922/1, Jižní Předměstí, 301 00 Plzeň</w:t>
      </w:r>
      <w:r w:rsidR="003309CC">
        <w:t xml:space="preserve"> (dále jen „</w:t>
      </w:r>
      <w:r w:rsidR="00F04004">
        <w:rPr>
          <w:b/>
          <w:bCs/>
          <w:i/>
          <w:iCs/>
        </w:rPr>
        <w:t>Poskytovatel FS</w:t>
      </w:r>
      <w:r w:rsidR="003309CC">
        <w:t xml:space="preserve">“), </w:t>
      </w:r>
      <w:r w:rsidR="0056400E">
        <w:t xml:space="preserve">uzavřenu </w:t>
      </w:r>
      <w:r w:rsidR="003309CC">
        <w:t xml:space="preserve">kupní smlouvu </w:t>
      </w:r>
      <w:r w:rsidR="003309CC" w:rsidRPr="003309CC">
        <w:t xml:space="preserve">na pořízení nových železničních elektrických </w:t>
      </w:r>
      <w:r w:rsidR="003309CC" w:rsidRPr="00C73AA3">
        <w:t>jednotek</w:t>
      </w:r>
      <w:r w:rsidR="00B03116" w:rsidRPr="00C73AA3">
        <w:t xml:space="preserve"> ze dne </w:t>
      </w:r>
      <w:r w:rsidR="00C73AA3" w:rsidRPr="00C73AA3">
        <w:t>20.</w:t>
      </w:r>
      <w:r w:rsidR="00C47806">
        <w:t xml:space="preserve"> </w:t>
      </w:r>
      <w:r w:rsidR="00C73AA3" w:rsidRPr="00C73AA3">
        <w:t>12</w:t>
      </w:r>
      <w:r w:rsidR="00244273">
        <w:t>.</w:t>
      </w:r>
      <w:r w:rsidR="00C47806">
        <w:t xml:space="preserve"> </w:t>
      </w:r>
      <w:r w:rsidR="00C73AA3" w:rsidRPr="00C73AA3">
        <w:t>2019</w:t>
      </w:r>
      <w:r w:rsidR="003309CC" w:rsidRPr="00C73AA3">
        <w:t xml:space="preserve"> (dále jen „</w:t>
      </w:r>
      <w:r w:rsidR="003309CC" w:rsidRPr="00C73AA3">
        <w:rPr>
          <w:b/>
          <w:bCs/>
          <w:i/>
          <w:iCs/>
        </w:rPr>
        <w:t>Kupní smlouva</w:t>
      </w:r>
      <w:r w:rsidR="003309CC" w:rsidRPr="00C73AA3">
        <w:t>“) a</w:t>
      </w:r>
      <w:r w:rsidR="0056400E" w:rsidRPr="00C73AA3">
        <w:t> </w:t>
      </w:r>
      <w:r w:rsidR="003309CC" w:rsidRPr="00C73AA3">
        <w:t>smlouvu o zajištění full-service železničních elektrických jednotek</w:t>
      </w:r>
      <w:r w:rsidR="00B03116" w:rsidRPr="00C73AA3">
        <w:t xml:space="preserve"> ze dne </w:t>
      </w:r>
      <w:r w:rsidR="00C73AA3" w:rsidRPr="00C73AA3">
        <w:t>20.</w:t>
      </w:r>
      <w:r w:rsidR="00C47806">
        <w:t xml:space="preserve"> </w:t>
      </w:r>
      <w:r w:rsidR="00C73AA3" w:rsidRPr="00C73AA3">
        <w:t>12</w:t>
      </w:r>
      <w:r w:rsidR="00244273">
        <w:t>.</w:t>
      </w:r>
      <w:r w:rsidR="00C47806">
        <w:t xml:space="preserve"> </w:t>
      </w:r>
      <w:r w:rsidR="00C73AA3" w:rsidRPr="00C73AA3">
        <w:t>2019</w:t>
      </w:r>
      <w:r w:rsidR="0056400E" w:rsidRPr="00C73AA3">
        <w:t xml:space="preserve"> (dále </w:t>
      </w:r>
      <w:r w:rsidR="0056400E">
        <w:t>jen „</w:t>
      </w:r>
      <w:r w:rsidR="0056400E" w:rsidRPr="0056400E">
        <w:rPr>
          <w:b/>
          <w:bCs/>
          <w:i/>
          <w:iCs/>
        </w:rPr>
        <w:t>Smlouva o full-service</w:t>
      </w:r>
      <w:r w:rsidR="0056400E">
        <w:t>“)</w:t>
      </w:r>
      <w:r w:rsidR="00C16C0E">
        <w:t>.</w:t>
      </w:r>
    </w:p>
    <w:p w14:paraId="5FD56CCE" w14:textId="2D732217" w:rsidR="00C16C0E" w:rsidRPr="00F15776" w:rsidRDefault="00124AAD" w:rsidP="00F03040">
      <w:pPr>
        <w:pStyle w:val="3Text10b"/>
        <w:numPr>
          <w:ilvl w:val="0"/>
          <w:numId w:val="9"/>
        </w:numPr>
        <w:tabs>
          <w:tab w:val="clear" w:pos="360"/>
        </w:tabs>
        <w:spacing w:line="360" w:lineRule="auto"/>
        <w:ind w:left="0" w:hanging="284"/>
      </w:pPr>
      <w:r>
        <w:t xml:space="preserve">Pronajímatel, </w:t>
      </w:r>
      <w:r w:rsidRPr="00B20295">
        <w:t xml:space="preserve">Nájemce a </w:t>
      </w:r>
      <w:r w:rsidR="00F04004">
        <w:t>Poskytovatel FS</w:t>
      </w:r>
      <w:r w:rsidRPr="00B20295">
        <w:t xml:space="preserve"> mají uzavřenu</w:t>
      </w:r>
      <w:r w:rsidR="00797752">
        <w:t xml:space="preserve"> nebo uzavřou</w:t>
      </w:r>
      <w:r w:rsidRPr="00B20295">
        <w:t xml:space="preserve"> trojstrannou smlouvu o zajištění spolupráce a poskytování součinnosti</w:t>
      </w:r>
      <w:r w:rsidR="00B03116" w:rsidRPr="00B20295">
        <w:t xml:space="preserve"> </w:t>
      </w:r>
      <w:r w:rsidRPr="00B20295">
        <w:t>(dále jen „</w:t>
      </w:r>
      <w:r w:rsidRPr="00B20295">
        <w:rPr>
          <w:b/>
          <w:bCs/>
          <w:i/>
          <w:iCs/>
        </w:rPr>
        <w:t>Smlouva o spolupráci</w:t>
      </w:r>
      <w:r w:rsidRPr="00B20295">
        <w:t>“), jejímž předmětem je úprava některých vzájemných práv a povinností</w:t>
      </w:r>
      <w:r>
        <w:t xml:space="preserve"> a stanovení pravidel spolupráce a součinnosti.</w:t>
      </w:r>
      <w:ins w:id="5" w:author="Word Document Comparison" w:date="2023-11-20T11:29:00Z">
        <w:r w:rsidR="00783284">
          <w:t xml:space="preserve"> Smlouva o</w:t>
        </w:r>
        <w:r w:rsidR="004B5D4A">
          <w:t> </w:t>
        </w:r>
        <w:r w:rsidR="00783284">
          <w:t>spolupráci bude uzavřena před uzavřením Smlouvy o VS.</w:t>
        </w:r>
      </w:ins>
    </w:p>
    <w:p w14:paraId="2C63A2B3" w14:textId="5022E23E" w:rsidR="00AF2C92" w:rsidRPr="00EA324E" w:rsidRDefault="00DF3011" w:rsidP="00F03040">
      <w:pPr>
        <w:pStyle w:val="3Text10b"/>
        <w:numPr>
          <w:ilvl w:val="0"/>
          <w:numId w:val="9"/>
        </w:numPr>
        <w:tabs>
          <w:tab w:val="clear" w:pos="360"/>
        </w:tabs>
        <w:spacing w:line="360" w:lineRule="auto"/>
        <w:ind w:left="0" w:hanging="284"/>
      </w:pPr>
      <w:r w:rsidRPr="00DF3011">
        <w:t xml:space="preserve">Smluvní strany jsou si vědomy všech práv a povinností, které pro ně </w:t>
      </w:r>
      <w:r w:rsidRPr="00EA324E">
        <w:t xml:space="preserve">vyplývají v souvislosti s touto Smlouvou a zejména </w:t>
      </w:r>
      <w:r w:rsidR="00257827" w:rsidRPr="00EA324E">
        <w:t xml:space="preserve">v souvislosti s </w:t>
      </w:r>
      <w:r w:rsidRPr="00EA324E">
        <w:t>výše uvedenými smlouvami.</w:t>
      </w:r>
    </w:p>
    <w:p w14:paraId="5BD43DA2" w14:textId="33C88C0D" w:rsidR="00CC66CA" w:rsidRDefault="00CC66CA" w:rsidP="00F03040">
      <w:pPr>
        <w:pStyle w:val="3Text10b"/>
        <w:numPr>
          <w:ilvl w:val="0"/>
          <w:numId w:val="9"/>
        </w:numPr>
        <w:tabs>
          <w:tab w:val="clear" w:pos="360"/>
        </w:tabs>
        <w:spacing w:line="360" w:lineRule="auto"/>
        <w:ind w:left="0" w:hanging="284"/>
      </w:pPr>
      <w:r w:rsidRPr="002A443E">
        <w:t>Nájemce</w:t>
      </w:r>
      <w:r>
        <w:t xml:space="preserve"> bere na vědomí, že </w:t>
      </w:r>
      <w:r w:rsidR="00170870">
        <w:t>elektrické j</w:t>
      </w:r>
      <w:r>
        <w:t>ednotky jsou financovány v rámci projektu s finanční podporou (dotací) z Operačního programu Doprav</w:t>
      </w:r>
      <w:r w:rsidR="00892AF4">
        <w:t>a (dále jen</w:t>
      </w:r>
      <w:r w:rsidR="001E5FDA">
        <w:t xml:space="preserve"> „</w:t>
      </w:r>
      <w:r w:rsidR="001E5FDA" w:rsidRPr="001E5FDA">
        <w:rPr>
          <w:b/>
          <w:bCs/>
          <w:i/>
          <w:iCs/>
        </w:rPr>
        <w:t>Projekt</w:t>
      </w:r>
      <w:r w:rsidR="001E5FDA">
        <w:t>“ nebo</w:t>
      </w:r>
      <w:r w:rsidR="00892AF4">
        <w:t xml:space="preserve"> „</w:t>
      </w:r>
      <w:r w:rsidR="00892AF4" w:rsidRPr="00892AF4">
        <w:rPr>
          <w:b/>
          <w:bCs/>
          <w:i/>
          <w:iCs/>
        </w:rPr>
        <w:t>OPD</w:t>
      </w:r>
      <w:r w:rsidR="00892AF4">
        <w:t>“), neuvede-li Pronajímatel u</w:t>
      </w:r>
      <w:r w:rsidR="00170870">
        <w:t> </w:t>
      </w:r>
      <w:r w:rsidR="00892AF4">
        <w:t xml:space="preserve">konkrétní </w:t>
      </w:r>
      <w:r w:rsidR="00170870">
        <w:t>elektrické j</w:t>
      </w:r>
      <w:r w:rsidR="00892AF4">
        <w:t>ednotky jinak</w:t>
      </w:r>
      <w:r>
        <w:t>.</w:t>
      </w:r>
    </w:p>
    <w:p w14:paraId="3B6BF766" w14:textId="61920F58" w:rsidR="00253C8A" w:rsidRPr="00DF3011" w:rsidRDefault="00253C8A" w:rsidP="00F03040">
      <w:pPr>
        <w:pStyle w:val="3Text10b"/>
        <w:numPr>
          <w:ilvl w:val="0"/>
          <w:numId w:val="9"/>
        </w:numPr>
        <w:tabs>
          <w:tab w:val="clear" w:pos="360"/>
        </w:tabs>
        <w:spacing w:line="360" w:lineRule="auto"/>
        <w:ind w:left="0" w:hanging="284"/>
      </w:pPr>
      <w:r w:rsidRPr="002A443E">
        <w:t>Nájemce</w:t>
      </w:r>
      <w:r>
        <w:t xml:space="preserve"> se zavazuje </w:t>
      </w:r>
      <w:r w:rsidRPr="00C87C58">
        <w:t>v maximální možné míře, kterou po něm lze spravedlivě požadovat,</w:t>
      </w:r>
      <w:r w:rsidRPr="004066B8">
        <w:rPr>
          <w:color w:val="FF0000"/>
        </w:rPr>
        <w:t xml:space="preserve"> </w:t>
      </w:r>
      <w:r>
        <w:t>poskytovat součinnost a spolupracovat s</w:t>
      </w:r>
      <w:r w:rsidR="00653046">
        <w:t xml:space="preserve"> Pronajímatelem a </w:t>
      </w:r>
      <w:r w:rsidR="00F04004">
        <w:t>Poskytovatelem FS</w:t>
      </w:r>
      <w:r>
        <w:t xml:space="preserve">, který bude zajišťovat full-service </w:t>
      </w:r>
      <w:r w:rsidR="00170870">
        <w:t>elektrických j</w:t>
      </w:r>
      <w:r>
        <w:t>ednotek, tak, aby bylo zajištěno řádné a plynulé plnění této Smlouvy, ale také řádné a</w:t>
      </w:r>
      <w:r w:rsidR="00170870">
        <w:t> </w:t>
      </w:r>
      <w:r>
        <w:t>plynulé plnění Smlouvy o VS a</w:t>
      </w:r>
      <w:r w:rsidR="00E73094">
        <w:t> </w:t>
      </w:r>
      <w:r>
        <w:t>Smlouvy o full-service.</w:t>
      </w:r>
    </w:p>
    <w:p w14:paraId="20DCB7B8" w14:textId="77777777" w:rsidR="00AF2C92" w:rsidRPr="004A47EC" w:rsidRDefault="00AF2C92" w:rsidP="002519A8">
      <w:pPr>
        <w:pStyle w:val="5slovannadpis"/>
        <w:spacing w:line="360" w:lineRule="auto"/>
      </w:pPr>
    </w:p>
    <w:p w14:paraId="4E80D7B9" w14:textId="2E863234" w:rsidR="00AF2C92" w:rsidRPr="004A47EC" w:rsidRDefault="00AF2C92" w:rsidP="002519A8">
      <w:pPr>
        <w:pStyle w:val="22Nadpisuprosted"/>
        <w:spacing w:line="360" w:lineRule="auto"/>
      </w:pPr>
      <w:r w:rsidRPr="004A47EC">
        <w:t>Účel Smlouvy</w:t>
      </w:r>
    </w:p>
    <w:p w14:paraId="6E950617" w14:textId="73F77280" w:rsidR="00A260E4" w:rsidRPr="006A6F92" w:rsidRDefault="00AF2C92" w:rsidP="00752B14">
      <w:pPr>
        <w:pStyle w:val="3Text10b"/>
        <w:numPr>
          <w:ilvl w:val="0"/>
          <w:numId w:val="9"/>
        </w:numPr>
        <w:tabs>
          <w:tab w:val="clear" w:pos="360"/>
        </w:tabs>
        <w:spacing w:line="360" w:lineRule="auto"/>
        <w:ind w:left="0" w:hanging="284"/>
      </w:pPr>
      <w:bookmarkStart w:id="6" w:name="_Ref474450323"/>
      <w:r w:rsidRPr="006A6F92">
        <w:t xml:space="preserve">Účelem této Smlouvy je </w:t>
      </w:r>
      <w:r w:rsidR="006A6F92">
        <w:t xml:space="preserve">vytvoření podmínek pro </w:t>
      </w:r>
      <w:r w:rsidRPr="006A6F92">
        <w:t xml:space="preserve">zajištění </w:t>
      </w:r>
      <w:r w:rsidR="006A6F92" w:rsidRPr="006A6F92">
        <w:t>dopravní obslužnost</w:t>
      </w:r>
      <w:r w:rsidR="006A6F92">
        <w:t>i</w:t>
      </w:r>
      <w:r w:rsidR="006A6F92" w:rsidRPr="006A6F92">
        <w:t xml:space="preserve"> veřejnými službami v</w:t>
      </w:r>
      <w:r w:rsidR="006A6F92">
        <w:t> </w:t>
      </w:r>
      <w:r w:rsidR="006A6F92" w:rsidRPr="006A6F92">
        <w:t>přepravě cestujících veřejnou drážní osobní dopravou</w:t>
      </w:r>
      <w:r w:rsidR="006A6F92">
        <w:t xml:space="preserve"> prostřednictvím elektrických jednotek pořízených Pronajímatelem</w:t>
      </w:r>
      <w:r w:rsidRPr="006A6F92">
        <w:t>.</w:t>
      </w:r>
      <w:bookmarkEnd w:id="6"/>
    </w:p>
    <w:p w14:paraId="629C9793" w14:textId="77777777" w:rsidR="00A842CD" w:rsidRPr="004A47EC" w:rsidRDefault="00A842CD" w:rsidP="002519A8">
      <w:pPr>
        <w:pStyle w:val="5slovannadpis"/>
        <w:spacing w:line="360" w:lineRule="auto"/>
      </w:pPr>
    </w:p>
    <w:p w14:paraId="6316B0C7" w14:textId="6D40C01E" w:rsidR="00A842CD" w:rsidRDefault="007C00FA" w:rsidP="002519A8">
      <w:pPr>
        <w:pStyle w:val="22Nadpisuprosted"/>
        <w:spacing w:line="360" w:lineRule="auto"/>
      </w:pPr>
      <w:r>
        <w:t>P</w:t>
      </w:r>
      <w:r w:rsidR="00A842CD" w:rsidRPr="004A47EC">
        <w:t>ředmět Smlouvy</w:t>
      </w:r>
    </w:p>
    <w:p w14:paraId="681726D2" w14:textId="1518937D" w:rsidR="007C00FA" w:rsidRDefault="007C00FA" w:rsidP="00752B14">
      <w:pPr>
        <w:pStyle w:val="3Text10b"/>
        <w:numPr>
          <w:ilvl w:val="0"/>
          <w:numId w:val="9"/>
        </w:numPr>
        <w:tabs>
          <w:tab w:val="clear" w:pos="360"/>
        </w:tabs>
        <w:spacing w:line="360" w:lineRule="auto"/>
        <w:ind w:left="0" w:hanging="284"/>
      </w:pPr>
      <w:r w:rsidRPr="00D50551">
        <w:t xml:space="preserve">Předmětem </w:t>
      </w:r>
      <w:r w:rsidR="005B7767">
        <w:t xml:space="preserve">této </w:t>
      </w:r>
      <w:r w:rsidRPr="007C00FA">
        <w:t>Smlouvy</w:t>
      </w:r>
      <w:r w:rsidRPr="00D50551">
        <w:t xml:space="preserve"> je závazek </w:t>
      </w:r>
      <w:r>
        <w:t>P</w:t>
      </w:r>
      <w:r w:rsidRPr="00D50551">
        <w:t xml:space="preserve">ronajímatele </w:t>
      </w:r>
      <w:r w:rsidRPr="00262092">
        <w:t xml:space="preserve">přenechat </w:t>
      </w:r>
      <w:r w:rsidR="00437173">
        <w:t>Nájemci</w:t>
      </w:r>
      <w:r w:rsidR="00437173" w:rsidRPr="00262092">
        <w:t xml:space="preserve"> </w:t>
      </w:r>
      <w:r w:rsidRPr="00262092">
        <w:t>za podmínek stanovených v</w:t>
      </w:r>
      <w:r w:rsidR="00051E07">
        <w:t> </w:t>
      </w:r>
      <w:r w:rsidR="005B7767" w:rsidRPr="00262092">
        <w:t>této</w:t>
      </w:r>
      <w:r w:rsidRPr="00262092">
        <w:t xml:space="preserve"> Smlouvě k dočasnému </w:t>
      </w:r>
      <w:r w:rsidRPr="00D50551">
        <w:t xml:space="preserve">užívání </w:t>
      </w:r>
      <w:r w:rsidR="0050657D">
        <w:t>6</w:t>
      </w:r>
      <w:r w:rsidR="0050657D" w:rsidRPr="00437173">
        <w:t xml:space="preserve"> </w:t>
      </w:r>
      <w:r w:rsidRPr="00437173">
        <w:t xml:space="preserve">kusů </w:t>
      </w:r>
      <w:r w:rsidR="00033CD3" w:rsidRPr="00437173">
        <w:t>elektrických jednotek</w:t>
      </w:r>
      <w:r w:rsidR="0068729A">
        <w:t xml:space="preserve"> </w:t>
      </w:r>
      <w:r w:rsidR="0050657D">
        <w:t xml:space="preserve">EMU 140 a 31 kusů </w:t>
      </w:r>
      <w:r w:rsidR="00172FDB">
        <w:t xml:space="preserve">elektrických jednotek EMU 310 </w:t>
      </w:r>
      <w:r w:rsidR="00033CD3">
        <w:t xml:space="preserve">pořízených Pronajímatelem na základě </w:t>
      </w:r>
      <w:r w:rsidR="003A13AB">
        <w:t>Kupní smlouvy, která byla uzavřena v souladu s výsled</w:t>
      </w:r>
      <w:r w:rsidR="00B03116">
        <w:t>k</w:t>
      </w:r>
      <w:r w:rsidR="003A13AB">
        <w:t xml:space="preserve">em </w:t>
      </w:r>
      <w:r w:rsidR="00033CD3">
        <w:t>veřejné zakázky s názvem „</w:t>
      </w:r>
      <w:r w:rsidR="00033CD3" w:rsidRPr="00033CD3">
        <w:t>Pořízení nových železničních elektrických jednotek včetně full</w:t>
      </w:r>
      <w:r w:rsidR="00033CD3">
        <w:noBreakHyphen/>
      </w:r>
      <w:r w:rsidR="00033CD3" w:rsidRPr="00033CD3">
        <w:t>service</w:t>
      </w:r>
      <w:r w:rsidR="00033CD3">
        <w:t>“, ev.č. zakázky ve Věstníku veřejných zakázek Z2016-006086,</w:t>
      </w:r>
      <w:r w:rsidRPr="00D50551">
        <w:t xml:space="preserve"> </w:t>
      </w:r>
      <w:r>
        <w:t xml:space="preserve">podrobněji </w:t>
      </w:r>
      <w:r w:rsidRPr="00D50551">
        <w:t>specifikovan</w:t>
      </w:r>
      <w:r>
        <w:t>ých</w:t>
      </w:r>
      <w:r w:rsidRPr="00D50551">
        <w:t xml:space="preserve"> </w:t>
      </w:r>
      <w:r w:rsidRPr="00C90983">
        <w:t>v</w:t>
      </w:r>
      <w:r w:rsidR="005B7767" w:rsidRPr="00C90983">
        <w:t> p</w:t>
      </w:r>
      <w:r w:rsidRPr="00C90983">
        <w:t>říloze</w:t>
      </w:r>
      <w:r w:rsidR="005B7767" w:rsidRPr="00C90983">
        <w:t xml:space="preserve"> č.</w:t>
      </w:r>
      <w:r w:rsidRPr="00C90983">
        <w:t xml:space="preserve"> </w:t>
      </w:r>
      <w:r w:rsidR="00C90983">
        <w:fldChar w:fldCharType="begin"/>
      </w:r>
      <w:r w:rsidR="00C90983">
        <w:instrText xml:space="preserve"> REF _Ref100609876 \n \h </w:instrText>
      </w:r>
      <w:r w:rsidR="002519A8">
        <w:instrText xml:space="preserve"> \* MERGEFORMAT </w:instrText>
      </w:r>
      <w:r w:rsidR="00C90983">
        <w:fldChar w:fldCharType="separate"/>
      </w:r>
      <w:r w:rsidR="008F06CC">
        <w:t>1</w:t>
      </w:r>
      <w:r w:rsidR="00C90983">
        <w:fldChar w:fldCharType="end"/>
      </w:r>
      <w:r w:rsidRPr="00D50551">
        <w:t xml:space="preserve"> </w:t>
      </w:r>
      <w:r w:rsidR="005B7767">
        <w:t xml:space="preserve">této </w:t>
      </w:r>
      <w:r w:rsidRPr="00D50551">
        <w:t>Smlouvy (</w:t>
      </w:r>
      <w:r>
        <w:t xml:space="preserve">dále </w:t>
      </w:r>
      <w:r w:rsidR="00AF7495">
        <w:t>„</w:t>
      </w:r>
      <w:r w:rsidR="00F74893" w:rsidRPr="00752B14">
        <w:rPr>
          <w:b/>
          <w:bCs/>
          <w:i/>
          <w:iCs/>
        </w:rPr>
        <w:t>J</w:t>
      </w:r>
      <w:r w:rsidR="00AF7495" w:rsidRPr="00752B14">
        <w:rPr>
          <w:b/>
          <w:bCs/>
          <w:i/>
          <w:iCs/>
        </w:rPr>
        <w:t>ednotky</w:t>
      </w:r>
      <w:r w:rsidR="00AF7495">
        <w:t>“</w:t>
      </w:r>
      <w:r>
        <w:t xml:space="preserve"> nebo „</w:t>
      </w:r>
      <w:r w:rsidR="005B7767" w:rsidRPr="00752B14">
        <w:rPr>
          <w:b/>
          <w:bCs/>
          <w:i/>
          <w:iCs/>
        </w:rPr>
        <w:t>EMU</w:t>
      </w:r>
      <w:r>
        <w:t>“</w:t>
      </w:r>
      <w:r w:rsidRPr="00D50551">
        <w:t>)</w:t>
      </w:r>
      <w:r w:rsidR="00B03116">
        <w:t>,</w:t>
      </w:r>
      <w:r w:rsidRPr="00D50551">
        <w:t xml:space="preserve"> a </w:t>
      </w:r>
      <w:r w:rsidRPr="00262092">
        <w:t xml:space="preserve">závazek </w:t>
      </w:r>
      <w:r w:rsidR="005B7767" w:rsidRPr="00262092">
        <w:t>N</w:t>
      </w:r>
      <w:r w:rsidRPr="00262092">
        <w:t xml:space="preserve">ájemce hradit nájemné </w:t>
      </w:r>
      <w:r w:rsidRPr="00D50551">
        <w:t xml:space="preserve">způsobem a ve výši sjednané v </w:t>
      </w:r>
      <w:r w:rsidR="002F21AB" w:rsidRPr="0068729A">
        <w:t>čl. </w:t>
      </w:r>
      <w:r w:rsidR="002F21AB" w:rsidRPr="0068729A">
        <w:fldChar w:fldCharType="begin"/>
      </w:r>
      <w:r w:rsidR="002F21AB" w:rsidRPr="0068729A">
        <w:instrText xml:space="preserve"> REF _Ref106637624 \n \h  \* MERGEFORMAT </w:instrText>
      </w:r>
      <w:r w:rsidR="002F21AB" w:rsidRPr="0068729A">
        <w:fldChar w:fldCharType="separate"/>
      </w:r>
      <w:r w:rsidR="008F06CC">
        <w:t>VII</w:t>
      </w:r>
      <w:r w:rsidR="002F21AB" w:rsidRPr="0068729A">
        <w:fldChar w:fldCharType="end"/>
      </w:r>
      <w:r w:rsidR="002F21AB">
        <w:t xml:space="preserve"> </w:t>
      </w:r>
      <w:r w:rsidRPr="00D50551">
        <w:t xml:space="preserve">této </w:t>
      </w:r>
      <w:r w:rsidRPr="0068729A">
        <w:t>Smlouv</w:t>
      </w:r>
      <w:r w:rsidR="002F21AB">
        <w:t>y</w:t>
      </w:r>
      <w:r w:rsidRPr="0068729A">
        <w:t>.</w:t>
      </w:r>
    </w:p>
    <w:p w14:paraId="7FA8318A" w14:textId="2546900A" w:rsidR="009D7EE3" w:rsidRPr="009A3D56" w:rsidRDefault="002A235D" w:rsidP="002519A8">
      <w:pPr>
        <w:pStyle w:val="3Text10b"/>
        <w:tabs>
          <w:tab w:val="clear" w:pos="360"/>
        </w:tabs>
        <w:spacing w:line="360" w:lineRule="auto"/>
        <w:ind w:left="0" w:hanging="284"/>
      </w:pPr>
      <w:r w:rsidRPr="002A235D">
        <w:t xml:space="preserve">Pronajímatel </w:t>
      </w:r>
      <w:r w:rsidR="00B03116">
        <w:t>se zavazuje</w:t>
      </w:r>
      <w:r w:rsidRPr="002A235D">
        <w:t xml:space="preserve">, že </w:t>
      </w:r>
      <w:r w:rsidR="00F74893">
        <w:t>J</w:t>
      </w:r>
      <w:r w:rsidRPr="002A235D">
        <w:t xml:space="preserve">ednotky </w:t>
      </w:r>
      <w:r w:rsidR="00B03116">
        <w:t xml:space="preserve">budou </w:t>
      </w:r>
      <w:r w:rsidRPr="002A235D">
        <w:t>v </w:t>
      </w:r>
      <w:r>
        <w:t xml:space="preserve">řádném </w:t>
      </w:r>
      <w:r w:rsidRPr="002A235D">
        <w:t>technickém stavu umožňujícím</w:t>
      </w:r>
      <w:r w:rsidR="00B03116">
        <w:t xml:space="preserve"> po celou dobu nájemního vztahu</w:t>
      </w:r>
      <w:r w:rsidRPr="002A235D">
        <w:t xml:space="preserve"> jejich řádné užívání v souladu s účelem, pro který budou</w:t>
      </w:r>
      <w:r w:rsidR="009E63B7">
        <w:t xml:space="preserve"> </w:t>
      </w:r>
      <w:r w:rsidRPr="00262092">
        <w:t xml:space="preserve">Nájemcem používány. </w:t>
      </w:r>
      <w:r w:rsidR="00E04A8F">
        <w:t>Porušením této povinnosti není situace, kdy jsou Jednotky neprovozuschopné dle Smlouvy o</w:t>
      </w:r>
      <w:r w:rsidR="00DC671D">
        <w:t> </w:t>
      </w:r>
      <w:r w:rsidR="00E04A8F">
        <w:t>full</w:t>
      </w:r>
      <w:r w:rsidR="00DC671D">
        <w:noBreakHyphen/>
      </w:r>
      <w:r w:rsidR="00E04A8F">
        <w:t>service nebo kdy je prováděn full-service.</w:t>
      </w:r>
      <w:r w:rsidR="00E04A8F" w:rsidRPr="00262092">
        <w:t xml:space="preserve"> </w:t>
      </w:r>
      <w:r w:rsidRPr="00262092">
        <w:t xml:space="preserve">Pronajímatel dále potvrzuje, že </w:t>
      </w:r>
      <w:r w:rsidR="00F74893" w:rsidRPr="00262092">
        <w:t>J</w:t>
      </w:r>
      <w:r w:rsidRPr="00262092">
        <w:t xml:space="preserve">ednotky </w:t>
      </w:r>
      <w:r w:rsidR="000B5FD3">
        <w:t xml:space="preserve">jsou </w:t>
      </w:r>
      <w:r w:rsidR="00CA5DF3" w:rsidRPr="00262092">
        <w:t>sc</w:t>
      </w:r>
      <w:r w:rsidR="00CA5DF3" w:rsidRPr="00CA5DF3">
        <w:t>hváleny pro provoz v České republice</w:t>
      </w:r>
      <w:r w:rsidRPr="002A235D">
        <w:t>.</w:t>
      </w:r>
      <w:r w:rsidR="00457A44">
        <w:t xml:space="preserve"> Nájemce je povinen vybavit Jednotky běžným vybavením potřebným k</w:t>
      </w:r>
      <w:r w:rsidR="006802F9">
        <w:t> </w:t>
      </w:r>
      <w:r w:rsidR="00457A44">
        <w:t>provozu</w:t>
      </w:r>
      <w:r w:rsidR="006802F9">
        <w:t xml:space="preserve"> Jednotek</w:t>
      </w:r>
      <w:r w:rsidR="00457A44">
        <w:t>, jako například lékárničkou.</w:t>
      </w:r>
    </w:p>
    <w:p w14:paraId="5FB34B18" w14:textId="165B1AF5" w:rsidR="00AF2C92" w:rsidRPr="004A47EC" w:rsidRDefault="00AF2C92" w:rsidP="002519A8">
      <w:pPr>
        <w:pStyle w:val="5slovannadpis"/>
        <w:spacing w:line="360" w:lineRule="auto"/>
      </w:pPr>
    </w:p>
    <w:p w14:paraId="7C54B72D" w14:textId="6036CF2F" w:rsidR="00AF2C92" w:rsidRPr="004A47EC" w:rsidRDefault="009C0C9B" w:rsidP="002519A8">
      <w:pPr>
        <w:pStyle w:val="22Nadpisuprosted"/>
        <w:spacing w:line="360" w:lineRule="auto"/>
      </w:pPr>
      <w:r w:rsidRPr="009C0C9B">
        <w:t>Doba plnění</w:t>
      </w:r>
    </w:p>
    <w:p w14:paraId="7585AB59" w14:textId="45C08420" w:rsidR="008B0BCD" w:rsidRPr="008B0BCD" w:rsidRDefault="009C0C9B" w:rsidP="00752B14">
      <w:pPr>
        <w:pStyle w:val="3Text10b"/>
        <w:tabs>
          <w:tab w:val="clear" w:pos="360"/>
        </w:tabs>
        <w:spacing w:line="360" w:lineRule="auto"/>
        <w:ind w:left="0" w:hanging="284"/>
      </w:pPr>
      <w:r w:rsidRPr="00262092">
        <w:t xml:space="preserve">Nájem </w:t>
      </w:r>
      <w:r w:rsidRPr="009C0C9B">
        <w:t>se sjednává na dobu určitou, a to do</w:t>
      </w:r>
      <w:r w:rsidR="001A5789">
        <w:t xml:space="preserve"> konce trvání Smlouvy o VS</w:t>
      </w:r>
      <w:r w:rsidRPr="009C0C9B">
        <w:t>.</w:t>
      </w:r>
    </w:p>
    <w:p w14:paraId="0EBC8F07" w14:textId="7F55053A" w:rsidR="00AF2C92" w:rsidRPr="00BA5602" w:rsidRDefault="009C0C9B" w:rsidP="002519A8">
      <w:pPr>
        <w:pStyle w:val="3Text10b"/>
        <w:tabs>
          <w:tab w:val="clear" w:pos="360"/>
        </w:tabs>
        <w:spacing w:line="360" w:lineRule="auto"/>
        <w:ind w:left="0" w:hanging="284"/>
      </w:pPr>
      <w:r w:rsidRPr="00BA5602">
        <w:t xml:space="preserve">Pronajímatel je oprávněn ukončit nájem některé nebo </w:t>
      </w:r>
      <w:r w:rsidR="00490AAA">
        <w:t>všech</w:t>
      </w:r>
      <w:r w:rsidRPr="00BA5602">
        <w:t xml:space="preserve"> </w:t>
      </w:r>
      <w:r w:rsidR="00F74893" w:rsidRPr="00BA5602">
        <w:t>J</w:t>
      </w:r>
      <w:r w:rsidRPr="00BA5602">
        <w:t>ednot</w:t>
      </w:r>
      <w:r w:rsidR="00490AAA">
        <w:t>e</w:t>
      </w:r>
      <w:r w:rsidRPr="00BA5602">
        <w:t>k dříve</w:t>
      </w:r>
      <w:r w:rsidR="00B07521" w:rsidRPr="00BA5602">
        <w:t>, avšak za podmínky adekvátního snížení rozsahu dopravního výkonu</w:t>
      </w:r>
      <w:r w:rsidRPr="00BA5602">
        <w:t>.</w:t>
      </w:r>
      <w:r w:rsidR="0034198C" w:rsidRPr="00BA5602">
        <w:t xml:space="preserve"> Při snížení dopravního výkonu bude postupováno podle Smlouvy o VS.</w:t>
      </w:r>
      <w:r w:rsidRPr="00BA5602">
        <w:t xml:space="preserve"> V případě ukončení nájmu </w:t>
      </w:r>
      <w:r w:rsidR="00F74893" w:rsidRPr="00BA5602">
        <w:t>J</w:t>
      </w:r>
      <w:r w:rsidRPr="00BA5602">
        <w:t xml:space="preserve">ednotky v dřívějším termínu bude Pronajímatel Nájemce písemně informovat minimálně </w:t>
      </w:r>
      <w:r w:rsidR="00B07521" w:rsidRPr="00BA5602">
        <w:t>6 měsíců</w:t>
      </w:r>
      <w:r w:rsidRPr="00BA5602">
        <w:t xml:space="preserve"> před ukončením nájmu dané </w:t>
      </w:r>
      <w:r w:rsidR="00F74893" w:rsidRPr="00BA5602">
        <w:t>J</w:t>
      </w:r>
      <w:r w:rsidRPr="00BA5602">
        <w:t>ednotky</w:t>
      </w:r>
      <w:r w:rsidR="000237DB" w:rsidRPr="00BA5602">
        <w:t xml:space="preserve"> o</w:t>
      </w:r>
      <w:r w:rsidR="00490AAA">
        <w:t> </w:t>
      </w:r>
      <w:r w:rsidR="000237DB" w:rsidRPr="00BA5602">
        <w:t xml:space="preserve">konkrétních důvodech, které vedou Pronajímatele k předčasnému ukončení </w:t>
      </w:r>
      <w:r w:rsidR="00262092" w:rsidRPr="00BA5602">
        <w:t>nájmu</w:t>
      </w:r>
      <w:r w:rsidRPr="00BA5602">
        <w:t>.</w:t>
      </w:r>
    </w:p>
    <w:p w14:paraId="30B4E472" w14:textId="77777777" w:rsidR="00AF2C92" w:rsidRPr="004A47EC" w:rsidRDefault="00AF2C92" w:rsidP="002519A8">
      <w:pPr>
        <w:pStyle w:val="5slovannadpis"/>
        <w:spacing w:line="360" w:lineRule="auto"/>
      </w:pPr>
      <w:bookmarkStart w:id="7" w:name="_Ref474480055"/>
      <w:bookmarkStart w:id="8" w:name="_Hlk100519106"/>
    </w:p>
    <w:bookmarkEnd w:id="7"/>
    <w:p w14:paraId="26ACABA7" w14:textId="4CDE0B65" w:rsidR="00AF2C92" w:rsidRDefault="00B515C2" w:rsidP="002519A8">
      <w:pPr>
        <w:pStyle w:val="22Nadpisuprosted"/>
        <w:spacing w:line="360" w:lineRule="auto"/>
      </w:pPr>
      <w:r>
        <w:t>P</w:t>
      </w:r>
      <w:r w:rsidR="00E42C2C" w:rsidRPr="00E42C2C">
        <w:t xml:space="preserve">ředání </w:t>
      </w:r>
      <w:r w:rsidR="00F74893">
        <w:t>J</w:t>
      </w:r>
      <w:r w:rsidR="00E42C2C" w:rsidRPr="00E42C2C">
        <w:t>ednotek</w:t>
      </w:r>
      <w:r w:rsidR="00DA7F16" w:rsidRPr="00316AD5">
        <w:t xml:space="preserve"> Nájemci</w:t>
      </w:r>
    </w:p>
    <w:p w14:paraId="2DD7F336" w14:textId="2C26A025" w:rsidR="00074BC1" w:rsidRDefault="002578E8" w:rsidP="00752B14">
      <w:pPr>
        <w:pStyle w:val="3Text10b"/>
        <w:tabs>
          <w:tab w:val="clear" w:pos="360"/>
        </w:tabs>
        <w:spacing w:line="360" w:lineRule="auto"/>
        <w:ind w:left="0" w:hanging="284"/>
      </w:pPr>
      <w:r w:rsidRPr="009B70FB">
        <w:rPr>
          <w:rFonts w:asciiTheme="minorHAnsi" w:hAnsiTheme="minorHAnsi" w:cstheme="minorHAnsi"/>
        </w:rPr>
        <w:t xml:space="preserve">Při předání každé jednotky k užívání </w:t>
      </w:r>
      <w:r>
        <w:rPr>
          <w:rFonts w:asciiTheme="minorHAnsi" w:hAnsiTheme="minorHAnsi" w:cstheme="minorHAnsi"/>
        </w:rPr>
        <w:t>Nájemcem</w:t>
      </w:r>
      <w:r w:rsidRPr="009B70FB">
        <w:rPr>
          <w:rFonts w:asciiTheme="minorHAnsi" w:hAnsiTheme="minorHAnsi" w:cstheme="minorHAnsi"/>
        </w:rPr>
        <w:t xml:space="preserve"> ze strany dopravce, který měl dosud jednotky v nájmu (dále jen „</w:t>
      </w:r>
      <w:r w:rsidRPr="009B70FB">
        <w:rPr>
          <w:rFonts w:asciiTheme="minorHAnsi" w:hAnsiTheme="minorHAnsi" w:cstheme="minorHAnsi"/>
          <w:b/>
          <w:bCs/>
          <w:i/>
          <w:iCs/>
        </w:rPr>
        <w:t>Původní nájemce</w:t>
      </w:r>
      <w:r w:rsidRPr="009B70FB">
        <w:rPr>
          <w:rFonts w:asciiTheme="minorHAnsi" w:hAnsiTheme="minorHAnsi" w:cstheme="minorHAnsi"/>
        </w:rPr>
        <w:t xml:space="preserve">“), bude tato jednotka ze strany Původního nájemce protokolárně předána do nájmu </w:t>
      </w:r>
      <w:r>
        <w:rPr>
          <w:rFonts w:asciiTheme="minorHAnsi" w:hAnsiTheme="minorHAnsi" w:cstheme="minorHAnsi"/>
        </w:rPr>
        <w:t>Nájemci</w:t>
      </w:r>
      <w:r w:rsidRPr="009B70FB">
        <w:rPr>
          <w:rFonts w:asciiTheme="minorHAnsi" w:hAnsiTheme="minorHAnsi" w:cstheme="minorHAnsi"/>
        </w:rPr>
        <w:t xml:space="preserve">. Protokol o předání jednotky předá </w:t>
      </w:r>
      <w:r>
        <w:rPr>
          <w:rFonts w:asciiTheme="minorHAnsi" w:hAnsiTheme="minorHAnsi" w:cstheme="minorHAnsi"/>
        </w:rPr>
        <w:t>Nájemce</w:t>
      </w:r>
      <w:r w:rsidRPr="009B70FB">
        <w:rPr>
          <w:rFonts w:asciiTheme="minorHAnsi" w:hAnsiTheme="minorHAnsi" w:cstheme="minorHAnsi"/>
        </w:rPr>
        <w:t xml:space="preserve"> nebo Původní nájemce </w:t>
      </w:r>
      <w:r w:rsidR="006D72F8">
        <w:rPr>
          <w:rFonts w:asciiTheme="minorHAnsi" w:hAnsiTheme="minorHAnsi" w:cstheme="minorHAnsi"/>
        </w:rPr>
        <w:t>Pronajímateli</w:t>
      </w:r>
      <w:r w:rsidRPr="009B70FB">
        <w:rPr>
          <w:rFonts w:asciiTheme="minorHAnsi" w:hAnsiTheme="minorHAnsi" w:cstheme="minorHAnsi"/>
        </w:rPr>
        <w:t xml:space="preserve">. Předáním jednotky </w:t>
      </w:r>
      <w:r>
        <w:rPr>
          <w:rFonts w:asciiTheme="minorHAnsi" w:hAnsiTheme="minorHAnsi" w:cstheme="minorHAnsi"/>
        </w:rPr>
        <w:t>do</w:t>
      </w:r>
      <w:r w:rsidRPr="009B70FB">
        <w:rPr>
          <w:rFonts w:asciiTheme="minorHAnsi" w:hAnsiTheme="minorHAnsi" w:cstheme="minorHAnsi"/>
        </w:rPr>
        <w:t xml:space="preserve"> užívání </w:t>
      </w:r>
      <w:r w:rsidR="006D72F8">
        <w:rPr>
          <w:rFonts w:asciiTheme="minorHAnsi" w:hAnsiTheme="minorHAnsi" w:cstheme="minorHAnsi"/>
        </w:rPr>
        <w:t>Nájemci</w:t>
      </w:r>
      <w:r w:rsidRPr="009B70FB">
        <w:rPr>
          <w:rFonts w:asciiTheme="minorHAnsi" w:hAnsiTheme="minorHAnsi" w:cstheme="minorHAnsi"/>
        </w:rPr>
        <w:t xml:space="preserve"> ze strany Původního nájemce</w:t>
      </w:r>
      <w:r>
        <w:rPr>
          <w:rFonts w:asciiTheme="minorHAnsi" w:hAnsiTheme="minorHAnsi" w:cstheme="minorHAnsi"/>
        </w:rPr>
        <w:t xml:space="preserve"> nebo Poskytovatele FS</w:t>
      </w:r>
      <w:r w:rsidRPr="009B70FB">
        <w:rPr>
          <w:rFonts w:asciiTheme="minorHAnsi" w:hAnsiTheme="minorHAnsi" w:cstheme="minorHAnsi"/>
        </w:rPr>
        <w:t xml:space="preserve"> je splněna povinnost </w:t>
      </w:r>
      <w:r w:rsidR="006D72F8">
        <w:rPr>
          <w:rFonts w:asciiTheme="minorHAnsi" w:hAnsiTheme="minorHAnsi" w:cstheme="minorHAnsi"/>
        </w:rPr>
        <w:t>Pronajímatele</w:t>
      </w:r>
      <w:r w:rsidRPr="009B70FB">
        <w:rPr>
          <w:rFonts w:asciiTheme="minorHAnsi" w:hAnsiTheme="minorHAnsi" w:cstheme="minorHAnsi"/>
        </w:rPr>
        <w:t xml:space="preserve"> předat jednotky </w:t>
      </w:r>
      <w:r w:rsidR="006D72F8">
        <w:rPr>
          <w:rFonts w:asciiTheme="minorHAnsi" w:hAnsiTheme="minorHAnsi" w:cstheme="minorHAnsi"/>
        </w:rPr>
        <w:t>Nájemci</w:t>
      </w:r>
      <w:r w:rsidRPr="009B70FB">
        <w:rPr>
          <w:rFonts w:asciiTheme="minorHAnsi" w:hAnsiTheme="minorHAnsi" w:cstheme="minorHAnsi"/>
        </w:rPr>
        <w:t>. Předání každé jednotky</w:t>
      </w:r>
      <w:r w:rsidRPr="00C2530A">
        <w:t xml:space="preserve"> </w:t>
      </w:r>
      <w:r w:rsidRPr="00C2530A">
        <w:rPr>
          <w:rFonts w:asciiTheme="minorHAnsi" w:hAnsiTheme="minorHAnsi" w:cstheme="minorHAnsi"/>
        </w:rPr>
        <w:t xml:space="preserve">do užívání </w:t>
      </w:r>
      <w:r w:rsidR="006D72F8">
        <w:rPr>
          <w:rFonts w:asciiTheme="minorHAnsi" w:hAnsiTheme="minorHAnsi" w:cstheme="minorHAnsi"/>
        </w:rPr>
        <w:t>Nájemci</w:t>
      </w:r>
      <w:r w:rsidRPr="009B70FB">
        <w:rPr>
          <w:rFonts w:asciiTheme="minorHAnsi" w:hAnsiTheme="minorHAnsi" w:cstheme="minorHAnsi"/>
        </w:rPr>
        <w:t xml:space="preserve"> mezi Původním nájemcem a </w:t>
      </w:r>
      <w:r w:rsidR="006D72F8">
        <w:rPr>
          <w:rFonts w:asciiTheme="minorHAnsi" w:hAnsiTheme="minorHAnsi" w:cstheme="minorHAnsi"/>
        </w:rPr>
        <w:t>Nájemci</w:t>
      </w:r>
      <w:r w:rsidRPr="009B70FB">
        <w:rPr>
          <w:rFonts w:asciiTheme="minorHAnsi" w:hAnsiTheme="minorHAnsi" w:cstheme="minorHAnsi"/>
        </w:rPr>
        <w:t xml:space="preserve"> se uskuteční na území IDS JMK</w:t>
      </w:r>
      <w:r>
        <w:rPr>
          <w:rFonts w:asciiTheme="minorHAnsi" w:hAnsiTheme="minorHAnsi" w:cstheme="minorHAnsi"/>
        </w:rPr>
        <w:t xml:space="preserve"> (s výjimkou jednotek, které budou v držení Poskytovatele FS mimo území IDS JMK, které budou </w:t>
      </w:r>
      <w:r w:rsidR="006D72F8">
        <w:rPr>
          <w:rFonts w:asciiTheme="minorHAnsi" w:hAnsiTheme="minorHAnsi" w:cstheme="minorHAnsi"/>
        </w:rPr>
        <w:t>Nájemci</w:t>
      </w:r>
      <w:r>
        <w:rPr>
          <w:rFonts w:asciiTheme="minorHAnsi" w:hAnsiTheme="minorHAnsi" w:cstheme="minorHAnsi"/>
        </w:rPr>
        <w:t xml:space="preserve"> předány Poskytovatelem FS)</w:t>
      </w:r>
      <w:r w:rsidRPr="009B70FB">
        <w:rPr>
          <w:rFonts w:asciiTheme="minorHAnsi" w:hAnsiTheme="minorHAnsi" w:cstheme="minorHAnsi"/>
        </w:rPr>
        <w:t xml:space="preserve"> na místě dohodnutém mezi Původním nájemcem a </w:t>
      </w:r>
      <w:r w:rsidR="008D2742">
        <w:rPr>
          <w:rFonts w:asciiTheme="minorHAnsi" w:hAnsiTheme="minorHAnsi" w:cstheme="minorHAnsi"/>
        </w:rPr>
        <w:t>Nájemcem</w:t>
      </w:r>
      <w:r w:rsidRPr="009B70FB">
        <w:rPr>
          <w:rFonts w:asciiTheme="minorHAnsi" w:hAnsiTheme="minorHAnsi" w:cstheme="minorHAnsi"/>
        </w:rPr>
        <w:t xml:space="preserve"> a v případě, že by se předání</w:t>
      </w:r>
      <w:r>
        <w:rPr>
          <w:rFonts w:asciiTheme="minorHAnsi" w:hAnsiTheme="minorHAnsi" w:cstheme="minorHAnsi"/>
        </w:rPr>
        <w:t xml:space="preserve"> </w:t>
      </w:r>
      <w:r w:rsidRPr="009B70FB">
        <w:rPr>
          <w:rFonts w:asciiTheme="minorHAnsi" w:hAnsiTheme="minorHAnsi" w:cstheme="minorHAnsi"/>
        </w:rPr>
        <w:t>jednotky</w:t>
      </w:r>
      <w:r w:rsidRPr="00C2530A">
        <w:t xml:space="preserve"> </w:t>
      </w:r>
      <w:r w:rsidRPr="00C2530A">
        <w:rPr>
          <w:rFonts w:asciiTheme="minorHAnsi" w:hAnsiTheme="minorHAnsi" w:cstheme="minorHAnsi"/>
        </w:rPr>
        <w:t xml:space="preserve">do užívání </w:t>
      </w:r>
      <w:r w:rsidR="008D2742">
        <w:rPr>
          <w:rFonts w:asciiTheme="minorHAnsi" w:hAnsiTheme="minorHAnsi" w:cstheme="minorHAnsi"/>
        </w:rPr>
        <w:t>Nájemci</w:t>
      </w:r>
      <w:r w:rsidRPr="009B70FB">
        <w:rPr>
          <w:rFonts w:asciiTheme="minorHAnsi" w:hAnsiTheme="minorHAnsi" w:cstheme="minorHAnsi"/>
        </w:rPr>
        <w:t xml:space="preserve"> měl účastnit také Poskytovatel FS či </w:t>
      </w:r>
      <w:r w:rsidR="008D2742">
        <w:rPr>
          <w:rFonts w:asciiTheme="minorHAnsi" w:hAnsiTheme="minorHAnsi" w:cstheme="minorHAnsi"/>
        </w:rPr>
        <w:t>pronajímatel</w:t>
      </w:r>
      <w:r w:rsidRPr="009B70FB">
        <w:rPr>
          <w:rFonts w:asciiTheme="minorHAnsi" w:hAnsiTheme="minorHAnsi" w:cstheme="minorHAnsi"/>
        </w:rPr>
        <w:t xml:space="preserve">, tak na místě dohodnutém i s těmito osobami. </w:t>
      </w:r>
      <w:r w:rsidR="008D2742">
        <w:rPr>
          <w:rFonts w:asciiTheme="minorHAnsi" w:hAnsiTheme="minorHAnsi" w:cstheme="minorHAnsi"/>
        </w:rPr>
        <w:t>Nájemce</w:t>
      </w:r>
      <w:r w:rsidR="008D2742" w:rsidRPr="009B70FB">
        <w:rPr>
          <w:rFonts w:asciiTheme="minorHAnsi" w:hAnsiTheme="minorHAnsi" w:cstheme="minorHAnsi"/>
        </w:rPr>
        <w:t xml:space="preserve"> </w:t>
      </w:r>
      <w:r w:rsidRPr="009B70FB">
        <w:rPr>
          <w:rFonts w:asciiTheme="minorHAnsi" w:hAnsiTheme="minorHAnsi" w:cstheme="minorHAnsi"/>
        </w:rPr>
        <w:t>je oprávněn předávané jednotky za potřebné součinnosti Poskytovatele FS před předáním fyzicky zkontrolovat.</w:t>
      </w:r>
    </w:p>
    <w:bookmarkEnd w:id="8"/>
    <w:p w14:paraId="415E7CF0" w14:textId="59D4D126" w:rsidR="00E73181" w:rsidRDefault="00E73181" w:rsidP="00752B14">
      <w:pPr>
        <w:pStyle w:val="3Text10b"/>
        <w:tabs>
          <w:tab w:val="clear" w:pos="360"/>
        </w:tabs>
        <w:spacing w:line="360" w:lineRule="auto"/>
        <w:ind w:left="0" w:hanging="284"/>
      </w:pPr>
      <w:r w:rsidRPr="00E73181">
        <w:t xml:space="preserve">Každá </w:t>
      </w:r>
      <w:r w:rsidR="002F21AB">
        <w:t>J</w:t>
      </w:r>
      <w:r w:rsidRPr="00E73181">
        <w:t xml:space="preserve">ednotka bude předána </w:t>
      </w:r>
      <w:r w:rsidRPr="00316AD5">
        <w:t>s</w:t>
      </w:r>
      <w:r w:rsidR="00431CAE" w:rsidRPr="00316AD5">
        <w:t> </w:t>
      </w:r>
      <w:r w:rsidR="00D765AA">
        <w:t>3</w:t>
      </w:r>
      <w:r w:rsidRPr="00316AD5">
        <w:t xml:space="preserve"> sadami </w:t>
      </w:r>
      <w:r w:rsidRPr="00E73181">
        <w:t>klíčů.</w:t>
      </w:r>
    </w:p>
    <w:p w14:paraId="0EFD24F8" w14:textId="77777777" w:rsidR="003F1A1D" w:rsidRPr="004A47EC" w:rsidRDefault="003F1A1D" w:rsidP="002519A8">
      <w:pPr>
        <w:pStyle w:val="5slovannadpis"/>
        <w:spacing w:line="360" w:lineRule="auto"/>
      </w:pPr>
    </w:p>
    <w:p w14:paraId="207FE476" w14:textId="3EDB37E1" w:rsidR="003F1A1D" w:rsidRDefault="003F1A1D" w:rsidP="002519A8">
      <w:pPr>
        <w:pStyle w:val="22Nadpisuprosted"/>
        <w:spacing w:line="360" w:lineRule="auto"/>
      </w:pPr>
      <w:r>
        <w:t>Školení personálu</w:t>
      </w:r>
      <w:r w:rsidRPr="00E26D80">
        <w:t xml:space="preserve"> Nájemce</w:t>
      </w:r>
    </w:p>
    <w:p w14:paraId="656C3657" w14:textId="1F01E8C6" w:rsidR="003F1A1D" w:rsidRDefault="003F1A1D" w:rsidP="00752B14">
      <w:pPr>
        <w:pStyle w:val="3Text10b"/>
        <w:tabs>
          <w:tab w:val="clear" w:pos="360"/>
        </w:tabs>
        <w:spacing w:line="360" w:lineRule="auto"/>
        <w:ind w:left="0" w:hanging="284"/>
      </w:pPr>
      <w:r>
        <w:t>P</w:t>
      </w:r>
      <w:r w:rsidRPr="003F1A1D">
        <w:t>roškolení kvalifikovaného personálu</w:t>
      </w:r>
      <w:r w:rsidR="00770A36">
        <w:t xml:space="preserve"> </w:t>
      </w:r>
      <w:r w:rsidRPr="00316AD5">
        <w:t xml:space="preserve">Nájemce </w:t>
      </w:r>
      <w:r w:rsidR="00A647FC" w:rsidRPr="00235F2B">
        <w:t xml:space="preserve">z obsluhy Jednotek </w:t>
      </w:r>
      <w:r>
        <w:t>zajistí</w:t>
      </w:r>
      <w:r w:rsidRPr="007A2728">
        <w:rPr>
          <w:color w:val="00B050"/>
        </w:rPr>
        <w:t xml:space="preserve"> </w:t>
      </w:r>
      <w:r w:rsidR="00F04004">
        <w:t>Poskytovatel FS</w:t>
      </w:r>
      <w:r w:rsidR="00F04004" w:rsidRPr="00B20295">
        <w:t xml:space="preserve"> </w:t>
      </w:r>
      <w:r w:rsidR="00C13A3A">
        <w:t>v souladu s Kupní smlouvou</w:t>
      </w:r>
      <w:r w:rsidR="00AF5CD2">
        <w:t xml:space="preserve"> a v souladu se Smlouvou o spolupráci</w:t>
      </w:r>
      <w:r w:rsidRPr="003F1A1D">
        <w:t xml:space="preserve">. </w:t>
      </w:r>
      <w:r w:rsidR="00F04004">
        <w:t>Poskytovatel FS</w:t>
      </w:r>
      <w:r w:rsidR="00F04004" w:rsidRPr="00B20295">
        <w:t xml:space="preserve"> </w:t>
      </w:r>
      <w:r w:rsidRPr="003F1A1D">
        <w:t>současně s prvním školením</w:t>
      </w:r>
      <w:r w:rsidR="00770A36">
        <w:t xml:space="preserve"> </w:t>
      </w:r>
      <w:r w:rsidRPr="00316AD5">
        <w:t>Nájemci</w:t>
      </w:r>
      <w:r w:rsidRPr="003F1A1D">
        <w:t xml:space="preserve"> protokolárně předá dokumentaci v rozsahu návodu k</w:t>
      </w:r>
      <w:r w:rsidR="00C13A3A">
        <w:t> </w:t>
      </w:r>
      <w:r w:rsidRPr="003F1A1D">
        <w:t>použití/uživatelské příručky (</w:t>
      </w:r>
      <w:r w:rsidR="00F04004">
        <w:t>Poskytovatel FS</w:t>
      </w:r>
      <w:r w:rsidR="00F04004" w:rsidRPr="00B20295">
        <w:t xml:space="preserve"> </w:t>
      </w:r>
      <w:r w:rsidRPr="003F1A1D">
        <w:t>bude v</w:t>
      </w:r>
      <w:r w:rsidR="00DC671D">
        <w:t> </w:t>
      </w:r>
      <w:r w:rsidRPr="003F1A1D">
        <w:t xml:space="preserve">průběhu trvání této </w:t>
      </w:r>
      <w:r w:rsidR="00B13558">
        <w:t>S</w:t>
      </w:r>
      <w:r w:rsidR="00B13558" w:rsidRPr="003F1A1D">
        <w:t>mlouvy</w:t>
      </w:r>
      <w:r w:rsidR="00B13558">
        <w:t xml:space="preserve"> </w:t>
      </w:r>
      <w:r w:rsidRPr="00316AD5">
        <w:t>Nájemci</w:t>
      </w:r>
      <w:r w:rsidRPr="003F1A1D">
        <w:t xml:space="preserve"> předávat rovněž případné aktualizované verze těchto dokumentů). </w:t>
      </w:r>
      <w:r>
        <w:t>Podrobnosti stanoví Smlouva o spolupráci</w:t>
      </w:r>
      <w:r w:rsidR="00B64262">
        <w:t xml:space="preserve"> a Kupní smlouva</w:t>
      </w:r>
      <w:r>
        <w:t>.</w:t>
      </w:r>
    </w:p>
    <w:p w14:paraId="18864A00" w14:textId="77777777" w:rsidR="00A1149C" w:rsidRPr="004A47EC" w:rsidRDefault="00A1149C" w:rsidP="002519A8">
      <w:pPr>
        <w:pStyle w:val="5slovannadpis"/>
        <w:spacing w:line="360" w:lineRule="auto"/>
      </w:pPr>
      <w:bookmarkStart w:id="9" w:name="_Ref106637624"/>
    </w:p>
    <w:bookmarkEnd w:id="9"/>
    <w:p w14:paraId="72D1AE33" w14:textId="6E81A32C" w:rsidR="00A1149C" w:rsidRDefault="00A1149C" w:rsidP="002519A8">
      <w:pPr>
        <w:pStyle w:val="22Nadpisuprosted"/>
        <w:spacing w:line="360" w:lineRule="auto"/>
      </w:pPr>
      <w:r w:rsidRPr="00316AD5">
        <w:t>Nájemné</w:t>
      </w:r>
      <w:r w:rsidRPr="00A1149C">
        <w:t>, platební podmínky</w:t>
      </w:r>
    </w:p>
    <w:p w14:paraId="0099F89E" w14:textId="54B47281" w:rsidR="006E4CF9" w:rsidRDefault="00A1149C" w:rsidP="003217DA">
      <w:pPr>
        <w:pStyle w:val="3Text10b"/>
        <w:tabs>
          <w:tab w:val="clear" w:pos="360"/>
        </w:tabs>
        <w:spacing w:line="360" w:lineRule="auto"/>
        <w:ind w:left="0" w:hanging="284"/>
      </w:pPr>
      <w:bookmarkStart w:id="10" w:name="_Ref100601845"/>
      <w:r w:rsidRPr="00051E07">
        <w:t>Nájemné za 1</w:t>
      </w:r>
      <w:r w:rsidR="002F21AB">
        <w:t xml:space="preserve"> kalendářní</w:t>
      </w:r>
      <w:r w:rsidRPr="00051E07">
        <w:t xml:space="preserve"> měsíc </w:t>
      </w:r>
      <w:r w:rsidR="007B2912">
        <w:t xml:space="preserve">je stanoveno </w:t>
      </w:r>
      <w:r w:rsidR="000F3301">
        <w:t>na základě</w:t>
      </w:r>
      <w:r w:rsidR="00C507C5">
        <w:t xml:space="preserve"> měsíční částky nájemného za Jednotku</w:t>
      </w:r>
      <w:r w:rsidR="00B13A91">
        <w:t xml:space="preserve"> EMU 140 a</w:t>
      </w:r>
      <w:r w:rsidR="000F3301">
        <w:t xml:space="preserve"> počtu Jednotek EMU 140</w:t>
      </w:r>
      <w:r w:rsidR="006E4CF9">
        <w:t>, které má Nájemce v nájmu</w:t>
      </w:r>
      <w:r w:rsidR="000F3301">
        <w:t xml:space="preserve"> </w:t>
      </w:r>
      <w:r w:rsidR="00BC576E">
        <w:t xml:space="preserve">a měsíční částky nájemného za Jednotku EMU 310 a počtu Jednotek EMU 310 </w:t>
      </w:r>
      <w:r w:rsidR="006E4CF9">
        <w:t>které má Nájemce v nájmu</w:t>
      </w:r>
      <w:r w:rsidR="00C507C5">
        <w:t>.</w:t>
      </w:r>
      <w:bookmarkEnd w:id="10"/>
      <w:r w:rsidR="00243D1B">
        <w:t xml:space="preserve"> Jednotky, které má Nájemce v nájmu, jsou uvedeny v příloze č. </w:t>
      </w:r>
      <w:r w:rsidR="00243D1B">
        <w:fldChar w:fldCharType="begin"/>
      </w:r>
      <w:r w:rsidR="00243D1B">
        <w:instrText xml:space="preserve"> REF _Ref100609876 \n \h </w:instrText>
      </w:r>
      <w:r w:rsidR="00243D1B">
        <w:fldChar w:fldCharType="separate"/>
      </w:r>
      <w:r w:rsidR="00243D1B">
        <w:t>1</w:t>
      </w:r>
      <w:r w:rsidR="00243D1B">
        <w:fldChar w:fldCharType="end"/>
      </w:r>
      <w:r w:rsidR="00243D1B">
        <w:t xml:space="preserve"> této Smlouvy.</w:t>
      </w:r>
      <w:r w:rsidR="00540258" w:rsidRPr="00051E07">
        <w:t xml:space="preserve"> </w:t>
      </w:r>
      <w:r w:rsidR="00D07BDB">
        <w:t>Výši nájmu sdělí Pronajímatel Nájemci do 31.08.2024</w:t>
      </w:r>
      <w:r w:rsidR="00F97BB1" w:rsidRPr="00051E07">
        <w:t>.</w:t>
      </w:r>
      <w:r w:rsidR="00051E07">
        <w:t xml:space="preserve"> </w:t>
      </w:r>
      <w:r w:rsidR="00730EE3">
        <w:t xml:space="preserve">Pronajímatel je oprávněn v průběhu trvání této Smlouvy změnit výši nájmu. </w:t>
      </w:r>
      <w:r w:rsidR="00DC4D13" w:rsidRPr="00051E07">
        <w:t>Změnu výše</w:t>
      </w:r>
      <w:r w:rsidR="00540258" w:rsidRPr="00051E07">
        <w:t xml:space="preserve"> nájmu oznámí Pronajímatel Nájemci nejpozději </w:t>
      </w:r>
      <w:r w:rsidR="007A2E5D">
        <w:t>60</w:t>
      </w:r>
      <w:r w:rsidR="007A2E5D" w:rsidRPr="00051E07">
        <w:t xml:space="preserve"> </w:t>
      </w:r>
      <w:r w:rsidR="00540258" w:rsidRPr="00051E07">
        <w:t>dnů p</w:t>
      </w:r>
      <w:r w:rsidR="00DC4D13" w:rsidRPr="00051E07">
        <w:t>řed účinností změny výše nájmu.</w:t>
      </w:r>
    </w:p>
    <w:p w14:paraId="5F778876" w14:textId="5EA4B1A9" w:rsidR="001C6C1A" w:rsidRPr="00051E07" w:rsidRDefault="00515273" w:rsidP="00752B14">
      <w:pPr>
        <w:pStyle w:val="3Text10b"/>
        <w:tabs>
          <w:tab w:val="clear" w:pos="360"/>
        </w:tabs>
        <w:spacing w:line="360" w:lineRule="auto"/>
        <w:ind w:left="0" w:hanging="284"/>
      </w:pPr>
      <w:r>
        <w:t>K</w:t>
      </w:r>
      <w:r w:rsidR="001C6C1A">
        <w:t xml:space="preserve"> ceně </w:t>
      </w:r>
      <w:r>
        <w:t xml:space="preserve">bude </w:t>
      </w:r>
      <w:r w:rsidR="001C6C1A">
        <w:t>připočtena daň z přidané hodnoty v zákonné výši</w:t>
      </w:r>
      <w:r w:rsidRPr="00515273">
        <w:t xml:space="preserve"> </w:t>
      </w:r>
      <w:r>
        <w:t xml:space="preserve">v souladu s platnými </w:t>
      </w:r>
      <w:r w:rsidR="005453FF">
        <w:t xml:space="preserve">a účinnými </w:t>
      </w:r>
      <w:r>
        <w:t>právními předpisy</w:t>
      </w:r>
      <w:r w:rsidR="001C6C1A">
        <w:t>.</w:t>
      </w:r>
    </w:p>
    <w:p w14:paraId="2A1414BC" w14:textId="210B9F08" w:rsidR="003B5F40" w:rsidRPr="002414B8" w:rsidRDefault="00194CD7" w:rsidP="002519A8">
      <w:pPr>
        <w:pStyle w:val="3Text10b"/>
        <w:tabs>
          <w:tab w:val="clear" w:pos="360"/>
          <w:tab w:val="num" w:pos="284"/>
        </w:tabs>
        <w:spacing w:line="360" w:lineRule="auto"/>
        <w:ind w:left="0" w:hanging="284"/>
      </w:pPr>
      <w:r w:rsidRPr="002414B8">
        <w:t>Nájemce bude hradit nájemné dle odst.</w:t>
      </w:r>
      <w:r w:rsidR="006F2A77" w:rsidRPr="002414B8">
        <w:t xml:space="preserve"> </w:t>
      </w:r>
      <w:r w:rsidRPr="002414B8">
        <w:fldChar w:fldCharType="begin"/>
      </w:r>
      <w:r w:rsidRPr="002414B8">
        <w:instrText xml:space="preserve"> REF _Ref100601845 \n \h </w:instrText>
      </w:r>
      <w:r w:rsidR="0056112F" w:rsidRPr="002414B8">
        <w:instrText xml:space="preserve"> \* MERGEFORMAT </w:instrText>
      </w:r>
      <w:r w:rsidRPr="002414B8">
        <w:fldChar w:fldCharType="separate"/>
      </w:r>
      <w:r w:rsidR="003217DA">
        <w:t>14</w:t>
      </w:r>
      <w:r w:rsidRPr="002414B8">
        <w:fldChar w:fldCharType="end"/>
      </w:r>
      <w:r w:rsidRPr="002414B8">
        <w:t xml:space="preserve"> </w:t>
      </w:r>
      <w:r w:rsidR="005453FF">
        <w:t>této Smlouvy</w:t>
      </w:r>
      <w:r w:rsidR="00243D1B">
        <w:t xml:space="preserve"> od zahájení provozu dle Smlouvy o VS</w:t>
      </w:r>
      <w:r w:rsidRPr="002414B8">
        <w:t xml:space="preserve"> měsíčně na základě daňového dokladu, který bude </w:t>
      </w:r>
      <w:r w:rsidR="002C2615" w:rsidRPr="002414B8">
        <w:t>P</w:t>
      </w:r>
      <w:r w:rsidRPr="002414B8">
        <w:t xml:space="preserve">ronajímatelem vystaven do 15. dne </w:t>
      </w:r>
      <w:r w:rsidR="00A84C64">
        <w:t xml:space="preserve">kalendářního </w:t>
      </w:r>
      <w:r w:rsidRPr="002414B8">
        <w:t xml:space="preserve">měsíce následujícího po měsíci uskutečnění zdanitelného plnění. Dnem uskutečnění zdanitelného plnění je poslední kalendářní den příslušného </w:t>
      </w:r>
      <w:r w:rsidR="00A84C64">
        <w:t xml:space="preserve">kalendářního </w:t>
      </w:r>
      <w:r w:rsidRPr="002414B8">
        <w:t xml:space="preserve">měsíce, ve kterém byl realizován nájem </w:t>
      </w:r>
      <w:r w:rsidR="00110844" w:rsidRPr="002414B8">
        <w:t>J</w:t>
      </w:r>
      <w:r w:rsidRPr="002414B8">
        <w:t>ednot</w:t>
      </w:r>
      <w:r w:rsidR="00F72D15" w:rsidRPr="002414B8">
        <w:t>e</w:t>
      </w:r>
      <w:r w:rsidRPr="002414B8">
        <w:t>k</w:t>
      </w:r>
      <w:r w:rsidR="0073140B" w:rsidRPr="002414B8">
        <w:t>, s výjimkou nájemného za měsíc prosinec, kdy je dnem uskutečnění zdanitelného plnění den vystavení daňového dokladu</w:t>
      </w:r>
      <w:r w:rsidRPr="002414B8">
        <w:t xml:space="preserve">. Splatnost faktury činí </w:t>
      </w:r>
      <w:r w:rsidR="006C658E" w:rsidRPr="002414B8">
        <w:t>45</w:t>
      </w:r>
      <w:r w:rsidR="004A4856" w:rsidRPr="002414B8">
        <w:t xml:space="preserve"> </w:t>
      </w:r>
      <w:r w:rsidRPr="002414B8">
        <w:t xml:space="preserve">dnů od data </w:t>
      </w:r>
      <w:r w:rsidR="00BC2AFA" w:rsidRPr="002414B8">
        <w:t>vystavení</w:t>
      </w:r>
      <w:r w:rsidR="0073140B" w:rsidRPr="002414B8">
        <w:t xml:space="preserve">, s výjimkou nájemného za měsíc prosinec, kdy splatnost faktury činí 30 dnů od data </w:t>
      </w:r>
      <w:r w:rsidR="0059415F" w:rsidRPr="002414B8">
        <w:t>doručení</w:t>
      </w:r>
      <w:r w:rsidRPr="002414B8">
        <w:t xml:space="preserve">. </w:t>
      </w:r>
      <w:r w:rsidR="00914546" w:rsidRPr="002414B8">
        <w:t xml:space="preserve">Připadne-li poslední den doby splatnosti na sobotu, neděli nebo státní svátek, je posledním dnem doby splatnosti nejbližší následující pracovní den. </w:t>
      </w:r>
      <w:r w:rsidR="00B05846" w:rsidRPr="002414B8">
        <w:t>Nájemné je uhrazeno při</w:t>
      </w:r>
      <w:r w:rsidR="00E83083" w:rsidRPr="002414B8">
        <w:t>p</w:t>
      </w:r>
      <w:r w:rsidR="00B05846" w:rsidRPr="002414B8">
        <w:t>sáním částky na účet Pronajímatele</w:t>
      </w:r>
      <w:r w:rsidR="00542689" w:rsidRPr="002414B8">
        <w:t xml:space="preserve"> uvedený v záhlaví této Smlouvy</w:t>
      </w:r>
      <w:r w:rsidR="00B05846" w:rsidRPr="002414B8">
        <w:t>.</w:t>
      </w:r>
    </w:p>
    <w:p w14:paraId="74D8C356" w14:textId="5E96509F" w:rsidR="00A56E7E" w:rsidRPr="00961F6D" w:rsidRDefault="00A56E7E" w:rsidP="002519A8">
      <w:pPr>
        <w:pStyle w:val="3Text10b"/>
        <w:tabs>
          <w:tab w:val="clear" w:pos="360"/>
          <w:tab w:val="num" w:pos="284"/>
        </w:tabs>
        <w:spacing w:line="360" w:lineRule="auto"/>
        <w:ind w:left="0" w:hanging="284"/>
      </w:pPr>
      <w:r w:rsidRPr="00961F6D">
        <w:t>Faktury vystavené Pronajímatelem musí mít náležitosti stanovené právními předpisy pro účetní a</w:t>
      </w:r>
      <w:r w:rsidR="00DC671D">
        <w:t> </w:t>
      </w:r>
      <w:r w:rsidRPr="00961F6D">
        <w:t>daňové doklady</w:t>
      </w:r>
      <w:r w:rsidR="00A84C64">
        <w:t xml:space="preserve"> a</w:t>
      </w:r>
      <w:r w:rsidRPr="00961F6D">
        <w:t xml:space="preserve"> </w:t>
      </w:r>
      <w:r w:rsidR="00A84C64">
        <w:t>d</w:t>
      </w:r>
      <w:r w:rsidRPr="00961F6D">
        <w:t>ále musí vždy obsahovat i tyto údaje:</w:t>
      </w:r>
    </w:p>
    <w:p w14:paraId="0C5730A6" w14:textId="77777777" w:rsidR="00A56E7E" w:rsidRPr="00B4239A" w:rsidRDefault="00A56E7E" w:rsidP="00F03040">
      <w:pPr>
        <w:pStyle w:val="Odstavecseseznamem"/>
        <w:numPr>
          <w:ilvl w:val="0"/>
          <w:numId w:val="8"/>
        </w:numPr>
        <w:tabs>
          <w:tab w:val="num" w:pos="284"/>
          <w:tab w:val="left" w:pos="1134"/>
        </w:tabs>
        <w:spacing w:after="120" w:line="360" w:lineRule="auto"/>
        <w:ind w:left="851" w:hanging="284"/>
        <w:jc w:val="both"/>
        <w:rPr>
          <w:rFonts w:cs="Arial"/>
        </w:rPr>
      </w:pPr>
      <w:r w:rsidRPr="00B4239A">
        <w:rPr>
          <w:rFonts w:cs="Arial"/>
        </w:rPr>
        <w:t xml:space="preserve">den splatnosti, </w:t>
      </w:r>
    </w:p>
    <w:p w14:paraId="07F1FBEB" w14:textId="1A871A68" w:rsidR="00A56E7E" w:rsidRPr="00B4239A" w:rsidRDefault="00A84C64" w:rsidP="00F03040">
      <w:pPr>
        <w:pStyle w:val="Odstavecseseznamem"/>
        <w:numPr>
          <w:ilvl w:val="0"/>
          <w:numId w:val="8"/>
        </w:numPr>
        <w:tabs>
          <w:tab w:val="num" w:pos="284"/>
          <w:tab w:val="left" w:pos="1134"/>
        </w:tabs>
        <w:spacing w:after="120" w:line="360" w:lineRule="auto"/>
        <w:ind w:left="851" w:hanging="284"/>
        <w:jc w:val="both"/>
        <w:rPr>
          <w:rFonts w:cs="Arial"/>
        </w:rPr>
      </w:pPr>
      <w:r>
        <w:rPr>
          <w:rFonts w:cs="Arial"/>
        </w:rPr>
        <w:t xml:space="preserve">označení </w:t>
      </w:r>
      <w:r w:rsidR="004E3E1B">
        <w:rPr>
          <w:rFonts w:cs="Arial"/>
        </w:rPr>
        <w:t>peněžní</w:t>
      </w:r>
      <w:r>
        <w:rPr>
          <w:rFonts w:cs="Arial"/>
        </w:rPr>
        <w:t>ho</w:t>
      </w:r>
      <w:r w:rsidR="004E3E1B">
        <w:rPr>
          <w:rFonts w:cs="Arial"/>
        </w:rPr>
        <w:t xml:space="preserve"> ústav</w:t>
      </w:r>
      <w:r>
        <w:rPr>
          <w:rFonts w:cs="Arial"/>
        </w:rPr>
        <w:t>u Pronajímatele</w:t>
      </w:r>
      <w:r w:rsidR="004E3E1B">
        <w:rPr>
          <w:rFonts w:cs="Arial"/>
        </w:rPr>
        <w:t xml:space="preserve"> a </w:t>
      </w:r>
      <w:r w:rsidR="00A56E7E" w:rsidRPr="00B4239A">
        <w:rPr>
          <w:rFonts w:cs="Arial"/>
        </w:rPr>
        <w:t xml:space="preserve">číslo účtu </w:t>
      </w:r>
      <w:r w:rsidR="00A56E7E">
        <w:rPr>
          <w:rFonts w:cs="Arial"/>
        </w:rPr>
        <w:t>Pronajíma</w:t>
      </w:r>
      <w:r w:rsidR="00A56E7E" w:rsidRPr="00B4239A">
        <w:rPr>
          <w:rFonts w:cs="Arial"/>
          <w:iCs/>
          <w:kern w:val="1"/>
        </w:rPr>
        <w:t>tele</w:t>
      </w:r>
      <w:r w:rsidR="00A56E7E" w:rsidRPr="00B4239A">
        <w:rPr>
          <w:rFonts w:cs="Arial"/>
        </w:rPr>
        <w:t xml:space="preserve">, </w:t>
      </w:r>
      <w:r w:rsidR="004E3E1B">
        <w:rPr>
          <w:rFonts w:cs="Arial"/>
        </w:rPr>
        <w:t>na nějž má být nájemné uhrazeno,</w:t>
      </w:r>
    </w:p>
    <w:p w14:paraId="3EFABE63" w14:textId="2F7BBBEB" w:rsidR="00A56E7E" w:rsidRPr="00B4239A" w:rsidRDefault="00A56E7E" w:rsidP="00F03040">
      <w:pPr>
        <w:pStyle w:val="Odstavecseseznamem"/>
        <w:numPr>
          <w:ilvl w:val="0"/>
          <w:numId w:val="8"/>
        </w:numPr>
        <w:tabs>
          <w:tab w:val="num" w:pos="284"/>
          <w:tab w:val="left" w:pos="1134"/>
        </w:tabs>
        <w:spacing w:after="120" w:line="360" w:lineRule="auto"/>
        <w:ind w:left="851" w:hanging="284"/>
        <w:jc w:val="both"/>
        <w:rPr>
          <w:rFonts w:cs="Arial"/>
        </w:rPr>
      </w:pPr>
      <w:r w:rsidRPr="00B4239A">
        <w:rPr>
          <w:rFonts w:cs="Arial"/>
        </w:rPr>
        <w:t xml:space="preserve">variabilní symbol, </w:t>
      </w:r>
    </w:p>
    <w:p w14:paraId="6176873C" w14:textId="157D984C" w:rsidR="00A56E7E" w:rsidRDefault="00A56E7E" w:rsidP="00F03040">
      <w:pPr>
        <w:pStyle w:val="Odstavecseseznamem"/>
        <w:numPr>
          <w:ilvl w:val="0"/>
          <w:numId w:val="8"/>
        </w:numPr>
        <w:tabs>
          <w:tab w:val="num" w:pos="284"/>
          <w:tab w:val="left" w:pos="1134"/>
        </w:tabs>
        <w:spacing w:after="120" w:line="360" w:lineRule="auto"/>
        <w:ind w:left="851" w:hanging="284"/>
        <w:jc w:val="both"/>
        <w:rPr>
          <w:rFonts w:cs="Arial"/>
        </w:rPr>
      </w:pPr>
      <w:r w:rsidRPr="00961F6D">
        <w:rPr>
          <w:rFonts w:cs="Arial"/>
        </w:rPr>
        <w:t>další údaje uvedené jako povinné pro fakturu ve smlouvě.</w:t>
      </w:r>
    </w:p>
    <w:p w14:paraId="0E485455" w14:textId="4E7B0093" w:rsidR="00BB134B" w:rsidRPr="00111EFB" w:rsidRDefault="00BB134B" w:rsidP="00111EFB">
      <w:pPr>
        <w:pStyle w:val="3Text10b"/>
        <w:tabs>
          <w:tab w:val="clear" w:pos="360"/>
          <w:tab w:val="num" w:pos="284"/>
        </w:tabs>
        <w:spacing w:line="360" w:lineRule="auto"/>
        <w:ind w:left="0" w:hanging="284"/>
        <w:rPr>
          <w:rFonts w:cs="Arial"/>
        </w:rPr>
      </w:pPr>
      <w:r w:rsidRPr="007965C6">
        <w:t>V případě že je faktura doručena v termínu kratším, než je 30 kalendářních dní před datem splatnosti, je datum splatnosti 30 kalendářních dní od data doručení.</w:t>
      </w:r>
    </w:p>
    <w:p w14:paraId="49EC3D6B" w14:textId="2AC1D59B" w:rsidR="00103E66" w:rsidRPr="00961F6D" w:rsidRDefault="00103E66" w:rsidP="007905BC">
      <w:pPr>
        <w:pStyle w:val="3Text10b"/>
        <w:tabs>
          <w:tab w:val="clear" w:pos="360"/>
          <w:tab w:val="num" w:pos="284"/>
        </w:tabs>
        <w:spacing w:line="360" w:lineRule="auto"/>
        <w:ind w:left="0" w:hanging="284"/>
      </w:pPr>
      <w:r w:rsidRPr="00961F6D">
        <w:rPr>
          <w:rFonts w:cs="Arial"/>
        </w:rPr>
        <w:t>Faktury budou zasíl</w:t>
      </w:r>
      <w:r w:rsidR="00A84C64">
        <w:rPr>
          <w:rFonts w:cs="Arial"/>
        </w:rPr>
        <w:t>ány</w:t>
      </w:r>
      <w:r w:rsidRPr="00961F6D">
        <w:rPr>
          <w:rFonts w:cs="Arial"/>
        </w:rPr>
        <w:t xml:space="preserve"> </w:t>
      </w:r>
      <w:r w:rsidR="007D302E">
        <w:rPr>
          <w:rFonts w:cs="Arial"/>
        </w:rPr>
        <w:t xml:space="preserve">elektronicky </w:t>
      </w:r>
      <w:r w:rsidR="007905BC">
        <w:rPr>
          <w:rFonts w:cs="Arial"/>
        </w:rPr>
        <w:t xml:space="preserve">prostřednictvím datové schránky </w:t>
      </w:r>
      <w:r w:rsidR="007D302E">
        <w:rPr>
          <w:rFonts w:cs="Arial"/>
        </w:rPr>
        <w:t>nebo listině na kontaktní údaje sdělené Nájemcem</w:t>
      </w:r>
      <w:r w:rsidRPr="00961F6D">
        <w:rPr>
          <w:rFonts w:cs="Arial"/>
        </w:rPr>
        <w:t>.</w:t>
      </w:r>
    </w:p>
    <w:p w14:paraId="09796A97" w14:textId="77777777" w:rsidR="00103E66" w:rsidRPr="00961F6D" w:rsidRDefault="00103E66" w:rsidP="002519A8">
      <w:pPr>
        <w:pStyle w:val="3Text10b"/>
        <w:tabs>
          <w:tab w:val="clear" w:pos="360"/>
          <w:tab w:val="num" w:pos="284"/>
        </w:tabs>
        <w:spacing w:line="360" w:lineRule="auto"/>
        <w:ind w:left="0" w:hanging="284"/>
      </w:pPr>
      <w:r w:rsidRPr="00961F6D">
        <w:t>V případě, že v České republice dojde k zavedení EUR jakožto úřední měny České republiky, bude proveden přepočet ceny na EUR dle úředně stanoveného přepočítacího koeficientu. Veškeré platby budou ke dni zavedení EUR, jakožto úřední měny České republiky, přepočteny a hrazeny pouze v EUR.</w:t>
      </w:r>
    </w:p>
    <w:p w14:paraId="74B4E6F1" w14:textId="277DEE64" w:rsidR="00194CD7" w:rsidRPr="00D40A51" w:rsidRDefault="003B5F40" w:rsidP="002519A8">
      <w:pPr>
        <w:pStyle w:val="3Text10b"/>
        <w:tabs>
          <w:tab w:val="clear" w:pos="360"/>
          <w:tab w:val="num" w:pos="284"/>
        </w:tabs>
        <w:spacing w:line="360" w:lineRule="auto"/>
        <w:ind w:left="0" w:hanging="284"/>
      </w:pPr>
      <w:r w:rsidRPr="00D40A51">
        <w:t>Jestliže faktura nebude obsahovat náležitosti stanovené právními předpisy nebo jestliže údaje v ní uvedené nebudou správné, je Nájemce oprávněn vrátit ji ve lhůtě splatnosti Pronajímateli s uvedením chybějících náležitostí nebo nesprávných údajů. V takovém případě se přeruší lhůta splatnosti a počne běžet znovu od počátku doručením opravené faktury</w:t>
      </w:r>
      <w:r w:rsidR="00BE289F" w:rsidRPr="00D40A51">
        <w:t xml:space="preserve"> </w:t>
      </w:r>
      <w:r w:rsidRPr="00D40A51">
        <w:t>Nájemci.</w:t>
      </w:r>
    </w:p>
    <w:p w14:paraId="16C8E9EE" w14:textId="77777777" w:rsidR="00D35229" w:rsidRPr="004A47EC" w:rsidRDefault="00D35229" w:rsidP="002519A8">
      <w:pPr>
        <w:pStyle w:val="5slovannadpis"/>
        <w:spacing w:line="360" w:lineRule="auto"/>
      </w:pPr>
    </w:p>
    <w:p w14:paraId="34C313DF" w14:textId="2A63F726" w:rsidR="00D35229" w:rsidRDefault="003216B9" w:rsidP="002519A8">
      <w:pPr>
        <w:pStyle w:val="22Nadpisuprosted"/>
        <w:spacing w:line="360" w:lineRule="auto"/>
      </w:pPr>
      <w:r w:rsidRPr="003216B9">
        <w:t xml:space="preserve">Podmínky užívání </w:t>
      </w:r>
      <w:r>
        <w:t>Jednotek</w:t>
      </w:r>
    </w:p>
    <w:p w14:paraId="6BB2C964" w14:textId="6326732C" w:rsidR="00D35229" w:rsidRPr="000F1FBC" w:rsidRDefault="003216B9" w:rsidP="00752B14">
      <w:pPr>
        <w:pStyle w:val="3Text10b"/>
        <w:tabs>
          <w:tab w:val="clear" w:pos="360"/>
        </w:tabs>
        <w:spacing w:line="360" w:lineRule="auto"/>
        <w:ind w:left="0" w:hanging="284"/>
      </w:pPr>
      <w:r w:rsidRPr="00956FA9">
        <w:t xml:space="preserve">Nájemce </w:t>
      </w:r>
      <w:r w:rsidRPr="000F1FBC">
        <w:t xml:space="preserve">bude Jednotky používat </w:t>
      </w:r>
      <w:r w:rsidR="005F1E7D" w:rsidRPr="000F1FBC">
        <w:t xml:space="preserve">výhradně </w:t>
      </w:r>
      <w:r w:rsidR="00EC693D" w:rsidRPr="000F1FBC">
        <w:t>k provozování</w:t>
      </w:r>
      <w:r w:rsidRPr="000F1FBC">
        <w:t xml:space="preserve"> osobní železniční dopravy </w:t>
      </w:r>
      <w:r w:rsidR="00EC693D" w:rsidRPr="000F1FBC">
        <w:t>dle</w:t>
      </w:r>
      <w:r w:rsidRPr="000F1FBC">
        <w:t xml:space="preserve"> Smlouv</w:t>
      </w:r>
      <w:r w:rsidR="00EC693D" w:rsidRPr="000F1FBC">
        <w:t>y</w:t>
      </w:r>
      <w:r w:rsidRPr="000F1FBC">
        <w:t xml:space="preserve"> o VS</w:t>
      </w:r>
      <w:r w:rsidR="00F72D15" w:rsidRPr="000F1FBC">
        <w:t>, nestanoví-li Pronajímatel jinak</w:t>
      </w:r>
      <w:r w:rsidRPr="000F1FBC">
        <w:t>.</w:t>
      </w:r>
    </w:p>
    <w:p w14:paraId="40513050" w14:textId="33441D0E" w:rsidR="00786402" w:rsidRPr="000F1FBC" w:rsidRDefault="00786402" w:rsidP="002519A8">
      <w:pPr>
        <w:pStyle w:val="3Text10b"/>
        <w:tabs>
          <w:tab w:val="clear" w:pos="360"/>
          <w:tab w:val="num" w:pos="0"/>
        </w:tabs>
        <w:spacing w:line="360" w:lineRule="auto"/>
        <w:ind w:left="0" w:hanging="284"/>
      </w:pPr>
      <w:r w:rsidRPr="00C34583">
        <w:t xml:space="preserve">Nájemce </w:t>
      </w:r>
      <w:r w:rsidRPr="000F1FBC">
        <w:t>není a nestává se v době trvání nájmu Jednotky jejím vlastníkem.</w:t>
      </w:r>
    </w:p>
    <w:p w14:paraId="70C7337E" w14:textId="1D6564DE" w:rsidR="00B6670A" w:rsidRPr="000F1FBC" w:rsidRDefault="00B6670A" w:rsidP="002519A8">
      <w:pPr>
        <w:pStyle w:val="3Text10b"/>
        <w:tabs>
          <w:tab w:val="clear" w:pos="360"/>
          <w:tab w:val="num" w:pos="0"/>
        </w:tabs>
        <w:spacing w:line="360" w:lineRule="auto"/>
        <w:ind w:left="0" w:hanging="284"/>
      </w:pPr>
      <w:r w:rsidRPr="00C34583">
        <w:t xml:space="preserve">Nájemce </w:t>
      </w:r>
      <w:r w:rsidR="000F1FBC" w:rsidRPr="00326537">
        <w:t xml:space="preserve">bude dle míry provozní situace </w:t>
      </w:r>
      <w:r w:rsidRPr="000F1FBC">
        <w:t>využívat Jednotky tak, aby bylo dosaženo přibližně rovnoměrného ročního (za 12 měsíců provozu každé Jednotky) proběhu všech Jednotek; porušením uvedené povinnosti není nižší proběh Jednotky zejména z důvodu její omezené disponibility</w:t>
      </w:r>
      <w:r w:rsidR="005F7A3A" w:rsidRPr="000F1FBC">
        <w:t xml:space="preserve"> nebo neumožnění jejího využití z důvodu na straně </w:t>
      </w:r>
      <w:r w:rsidR="008355D9">
        <w:t>Poskytovatele FS</w:t>
      </w:r>
      <w:r w:rsidR="008355D9" w:rsidRPr="00B20295">
        <w:t xml:space="preserve"> </w:t>
      </w:r>
      <w:r w:rsidR="00B25AA4" w:rsidRPr="000F1FBC">
        <w:t>nebo třetí strany</w:t>
      </w:r>
      <w:r w:rsidRPr="000F1FBC">
        <w:t>.</w:t>
      </w:r>
    </w:p>
    <w:p w14:paraId="4DCB0039" w14:textId="4A70C20B" w:rsidR="00257CBF" w:rsidRDefault="00257CBF" w:rsidP="002519A8">
      <w:pPr>
        <w:pStyle w:val="3Text10b"/>
        <w:tabs>
          <w:tab w:val="clear" w:pos="360"/>
          <w:tab w:val="num" w:pos="0"/>
        </w:tabs>
        <w:spacing w:line="360" w:lineRule="auto"/>
        <w:ind w:left="0" w:hanging="284"/>
      </w:pPr>
      <w:r>
        <w:t>Provádění veškerých oprav, údržby, čištění, včetně zajištění jakýchkoli náhradních dílů, maziv a</w:t>
      </w:r>
      <w:r w:rsidR="00747AEA">
        <w:t> </w:t>
      </w:r>
      <w:r>
        <w:t xml:space="preserve">provozních kapalin, dodávek spotřebního materiálu a provádění všech dalších činností nezbytných pro zajištění provozuschopnosti Jednotek v bezvadném stavu, </w:t>
      </w:r>
      <w:r w:rsidR="003E1D00">
        <w:t xml:space="preserve">zajišťuje </w:t>
      </w:r>
      <w:r w:rsidR="008355D9">
        <w:t>Poskytovatel FS</w:t>
      </w:r>
      <w:r w:rsidR="008355D9" w:rsidRPr="00B20295">
        <w:t xml:space="preserve"> </w:t>
      </w:r>
      <w:r w:rsidR="00786402">
        <w:t>na základě</w:t>
      </w:r>
      <w:r w:rsidR="003E1D00">
        <w:t xml:space="preserve"> Smlouvy o</w:t>
      </w:r>
      <w:r w:rsidR="00786402">
        <w:t> </w:t>
      </w:r>
      <w:r w:rsidR="003E1D00">
        <w:t>full-service.</w:t>
      </w:r>
      <w:r w:rsidR="009A676A">
        <w:t xml:space="preserve"> Full-service prováděný </w:t>
      </w:r>
      <w:r w:rsidR="008355D9">
        <w:t>Poskytovatelem FS</w:t>
      </w:r>
      <w:r w:rsidR="008355D9" w:rsidRPr="00B20295">
        <w:t xml:space="preserve"> </w:t>
      </w:r>
      <w:r w:rsidR="009A676A" w:rsidRPr="009A676A">
        <w:t>nezahrnuje:</w:t>
      </w:r>
    </w:p>
    <w:p w14:paraId="23662686" w14:textId="34D6AE4A" w:rsidR="007D302E" w:rsidRPr="007D302E" w:rsidRDefault="007D302E" w:rsidP="007D302E">
      <w:pPr>
        <w:pStyle w:val="Odstavecseseznamem"/>
        <w:numPr>
          <w:ilvl w:val="0"/>
          <w:numId w:val="42"/>
        </w:numPr>
        <w:tabs>
          <w:tab w:val="num" w:pos="284"/>
          <w:tab w:val="left" w:pos="1134"/>
        </w:tabs>
        <w:spacing w:after="120" w:line="360" w:lineRule="auto"/>
        <w:ind w:left="851" w:hanging="284"/>
        <w:jc w:val="both"/>
        <w:rPr>
          <w:rFonts w:cs="Arial"/>
        </w:rPr>
      </w:pPr>
      <w:r w:rsidRPr="007D302E">
        <w:rPr>
          <w:rFonts w:cs="Arial"/>
        </w:rPr>
        <w:t xml:space="preserve">odstranění hrubého znečištění během provozu s cestujícími (např. sběr odpadků mimo odpadkové koše, odstranění hrubých nečistot apod.), </w:t>
      </w:r>
    </w:p>
    <w:p w14:paraId="20E0A4FE" w14:textId="77777777" w:rsidR="007D302E" w:rsidRPr="007D302E" w:rsidRDefault="007D302E" w:rsidP="007D302E">
      <w:pPr>
        <w:pStyle w:val="Odstavecseseznamem"/>
        <w:numPr>
          <w:ilvl w:val="0"/>
          <w:numId w:val="42"/>
        </w:numPr>
        <w:tabs>
          <w:tab w:val="num" w:pos="284"/>
          <w:tab w:val="left" w:pos="1134"/>
        </w:tabs>
        <w:spacing w:after="120" w:line="360" w:lineRule="auto"/>
        <w:ind w:left="851" w:hanging="284"/>
        <w:jc w:val="both"/>
        <w:rPr>
          <w:rFonts w:cs="Arial"/>
        </w:rPr>
      </w:pPr>
      <w:r w:rsidRPr="007D302E">
        <w:rPr>
          <w:rFonts w:cs="Arial"/>
        </w:rPr>
        <w:t xml:space="preserve">doplňování hygienických prostředků a spotřebního materiálu během provozu s cestujícími; tyto prostředky a materiál doplňuje Dopravce, přičemž Dopravci budou tyto prostředky a materiál v potřebném rozsahu poskytnuty. </w:t>
      </w:r>
    </w:p>
    <w:p w14:paraId="1F9F41B7" w14:textId="0B2889DD" w:rsidR="005F1E7D" w:rsidRPr="00A90C2A" w:rsidRDefault="00747AEA" w:rsidP="002519A8">
      <w:pPr>
        <w:pStyle w:val="3Text10b"/>
        <w:tabs>
          <w:tab w:val="clear" w:pos="360"/>
          <w:tab w:val="num" w:pos="0"/>
        </w:tabs>
        <w:spacing w:line="360" w:lineRule="auto"/>
        <w:ind w:left="0" w:hanging="284"/>
      </w:pPr>
      <w:r w:rsidRPr="00C34583">
        <w:t xml:space="preserve">Nájemce </w:t>
      </w:r>
      <w:r w:rsidRPr="00A90C2A">
        <w:t xml:space="preserve">je povinen poskytovat Pronajímateli a </w:t>
      </w:r>
      <w:r w:rsidR="008355D9">
        <w:t>Poskytovateli FS</w:t>
      </w:r>
      <w:r w:rsidR="008355D9" w:rsidRPr="00B20295">
        <w:t xml:space="preserve"> </w:t>
      </w:r>
      <w:r w:rsidR="00B00EBE" w:rsidRPr="00A90C2A">
        <w:t>potřebnou součinnost</w:t>
      </w:r>
      <w:r w:rsidR="007578EE" w:rsidRPr="00A90C2A">
        <w:t xml:space="preserve"> v souladu se Smlouvou o spolupráci.</w:t>
      </w:r>
      <w:r w:rsidR="001738A3" w:rsidRPr="00A90C2A">
        <w:t xml:space="preserve"> Konkrétní termíny a místa přistavení Jednotek pro provedení </w:t>
      </w:r>
      <w:r w:rsidR="000623FB" w:rsidRPr="00A90C2A">
        <w:t>plánovaných i</w:t>
      </w:r>
      <w:r w:rsidR="009E6802" w:rsidRPr="00A90C2A">
        <w:t> </w:t>
      </w:r>
      <w:r w:rsidR="001738A3" w:rsidRPr="00A90C2A">
        <w:t xml:space="preserve">neplánovaných oprav či jiných činností budou dohodnuty mezi </w:t>
      </w:r>
      <w:r w:rsidR="008355D9">
        <w:t>Poskytovatelem FS</w:t>
      </w:r>
      <w:r w:rsidR="008355D9" w:rsidRPr="00B20295">
        <w:t xml:space="preserve"> </w:t>
      </w:r>
      <w:r w:rsidR="001738A3" w:rsidRPr="00A90C2A">
        <w:t>a</w:t>
      </w:r>
      <w:r w:rsidR="00A90C2A">
        <w:t xml:space="preserve"> </w:t>
      </w:r>
      <w:r w:rsidR="00F65B7D" w:rsidRPr="00C34583">
        <w:t>Nájemcem</w:t>
      </w:r>
      <w:r w:rsidR="001738A3" w:rsidRPr="00A90C2A">
        <w:t>.</w:t>
      </w:r>
      <w:r w:rsidR="000812B6">
        <w:t xml:space="preserve"> </w:t>
      </w:r>
      <w:r w:rsidR="008355D9">
        <w:t>Poskytovatel FS</w:t>
      </w:r>
      <w:r w:rsidR="008355D9" w:rsidRPr="00B20295">
        <w:t xml:space="preserve"> </w:t>
      </w:r>
      <w:r w:rsidR="000812B6" w:rsidRPr="000812B6">
        <w:t>a</w:t>
      </w:r>
      <w:r w:rsidR="00DC671D">
        <w:t> </w:t>
      </w:r>
      <w:r w:rsidR="000812B6" w:rsidRPr="000812B6">
        <w:t>Nájemce se mohou dohodnout na změně termínu dle tohoto odstavce.</w:t>
      </w:r>
    </w:p>
    <w:p w14:paraId="5F4765FC" w14:textId="3D29D722" w:rsidR="007578EE" w:rsidRPr="00A90C2A" w:rsidRDefault="007578EE" w:rsidP="002519A8">
      <w:pPr>
        <w:pStyle w:val="3Text10b"/>
        <w:tabs>
          <w:tab w:val="clear" w:pos="360"/>
          <w:tab w:val="num" w:pos="0"/>
        </w:tabs>
        <w:spacing w:line="360" w:lineRule="auto"/>
        <w:ind w:left="0" w:hanging="284"/>
      </w:pPr>
      <w:r w:rsidRPr="00C34583">
        <w:t xml:space="preserve">Nájemce </w:t>
      </w:r>
      <w:r w:rsidRPr="00A90C2A">
        <w:t xml:space="preserve">je povinen dodržovat pokyny </w:t>
      </w:r>
      <w:r w:rsidR="008355D9">
        <w:t>Poskytovatele FS</w:t>
      </w:r>
      <w:r w:rsidR="008355D9" w:rsidRPr="00B20295">
        <w:t xml:space="preserve"> </w:t>
      </w:r>
      <w:r w:rsidRPr="00A90C2A">
        <w:t>týkající se obsluhy Jednotek uvedené zejména v návodu k použití/uživatelské příručce předané</w:t>
      </w:r>
      <w:r w:rsidR="00A90C2A">
        <w:t xml:space="preserve"> </w:t>
      </w:r>
      <w:r w:rsidRPr="00C34583">
        <w:t>Nájemci</w:t>
      </w:r>
      <w:r w:rsidRPr="00A90C2A">
        <w:t xml:space="preserve">. </w:t>
      </w:r>
    </w:p>
    <w:p w14:paraId="72A2E0B7" w14:textId="7FEE009D" w:rsidR="004133CC" w:rsidRPr="00A90C2A" w:rsidRDefault="008355D9" w:rsidP="002519A8">
      <w:pPr>
        <w:pStyle w:val="3Text10b"/>
        <w:tabs>
          <w:tab w:val="clear" w:pos="360"/>
          <w:tab w:val="num" w:pos="0"/>
        </w:tabs>
        <w:spacing w:line="360" w:lineRule="auto"/>
        <w:ind w:left="0" w:hanging="284"/>
      </w:pPr>
      <w:r>
        <w:t>Poskytovatel FS</w:t>
      </w:r>
      <w:r w:rsidRPr="00B20295">
        <w:t xml:space="preserve"> </w:t>
      </w:r>
      <w:r w:rsidR="004133CC" w:rsidRPr="00A90C2A">
        <w:t>stanoví rozsah informací o stavu a provozu Jednotky, které jsou nezbytné k řádnému výkonu full-service činností, a přiměřené lhůty, ve kterých je</w:t>
      </w:r>
      <w:r w:rsidR="00A90C2A">
        <w:t xml:space="preserve"> </w:t>
      </w:r>
      <w:r w:rsidR="00915E02" w:rsidRPr="00C34583">
        <w:t xml:space="preserve">Nájemce </w:t>
      </w:r>
      <w:r w:rsidR="004133CC" w:rsidRPr="00A90C2A">
        <w:t>povinen mu tyto informace vzájemně dohodnutým způsobem poskytovat.</w:t>
      </w:r>
    </w:p>
    <w:p w14:paraId="16740036" w14:textId="5BE41B25" w:rsidR="00565427" w:rsidRPr="00A90C2A" w:rsidRDefault="00565427" w:rsidP="002519A8">
      <w:pPr>
        <w:pStyle w:val="3Text10b"/>
        <w:tabs>
          <w:tab w:val="clear" w:pos="360"/>
          <w:tab w:val="num" w:pos="0"/>
        </w:tabs>
        <w:spacing w:line="360" w:lineRule="auto"/>
        <w:ind w:left="0" w:hanging="284"/>
      </w:pPr>
      <w:r w:rsidRPr="00C34583">
        <w:t xml:space="preserve">Nájemce </w:t>
      </w:r>
      <w:r w:rsidRPr="00A90C2A">
        <w:t xml:space="preserve">není oprávněn provádět jakékoli úpravy Jednotek ani na Jednotky </w:t>
      </w:r>
      <w:r w:rsidR="007809D7" w:rsidRPr="00A90C2A">
        <w:t xml:space="preserve">ani uvnitř Jednotek </w:t>
      </w:r>
      <w:r w:rsidRPr="00A90C2A">
        <w:t>umísťovat logo své společnosti či jiné nápisy</w:t>
      </w:r>
      <w:r w:rsidR="007809D7" w:rsidRPr="00A90C2A">
        <w:t>, reklamní sdělení či jakékoli další informace, a to ani prostřednictvím vizuálních či akustických prostředků</w:t>
      </w:r>
      <w:r w:rsidRPr="00A90C2A">
        <w:t>, pokud se s Pronajímatelem předem nedohodne jinak.</w:t>
      </w:r>
      <w:r w:rsidR="00130677">
        <w:t xml:space="preserve"> </w:t>
      </w:r>
      <w:r w:rsidR="00130677" w:rsidRPr="00130677">
        <w:t xml:space="preserve">Náklady spojené s odstraněním případného závadného stavu (zejména náklady na full-service) </w:t>
      </w:r>
      <w:r w:rsidR="00F426CC">
        <w:t xml:space="preserve">vzniklého porušením tohoto odstavce Nájemcem </w:t>
      </w:r>
      <w:r w:rsidR="00130677" w:rsidRPr="00130677">
        <w:t>jdou k tíži Nájemce.</w:t>
      </w:r>
    </w:p>
    <w:p w14:paraId="263B50FD" w14:textId="0A460C4B" w:rsidR="00B55769" w:rsidRPr="00A90C2A" w:rsidRDefault="00B55769" w:rsidP="002519A8">
      <w:pPr>
        <w:pStyle w:val="3Text10b"/>
        <w:tabs>
          <w:tab w:val="clear" w:pos="360"/>
          <w:tab w:val="num" w:pos="0"/>
        </w:tabs>
        <w:spacing w:line="360" w:lineRule="auto"/>
        <w:ind w:left="0" w:hanging="284"/>
      </w:pPr>
      <w:r w:rsidRPr="00A90C2A">
        <w:t xml:space="preserve">V případě neprovozuschopnosti Jednotky (jednotka </w:t>
      </w:r>
      <w:r w:rsidR="009F282D" w:rsidRPr="00A90C2A">
        <w:t>není způsobilá z hlediska technických nebo bezpečnostních požadavků, technických norem, nebo je neprovozuschopná ve smyslu přílohy č. 6 Smlouvy o full-service</w:t>
      </w:r>
      <w:r w:rsidRPr="00A90C2A">
        <w:t xml:space="preserve">) </w:t>
      </w:r>
      <w:r w:rsidR="009F282D" w:rsidRPr="00A90C2A">
        <w:t xml:space="preserve">nahradí </w:t>
      </w:r>
      <w:r w:rsidR="008355D9">
        <w:t>Poskytovatel FS</w:t>
      </w:r>
      <w:r w:rsidR="008355D9" w:rsidRPr="00B20295">
        <w:t xml:space="preserve"> </w:t>
      </w:r>
      <w:r w:rsidR="009F282D" w:rsidRPr="00A90C2A">
        <w:t xml:space="preserve">v souladu se Smlouvou o </w:t>
      </w:r>
      <w:r w:rsidR="00036521" w:rsidRPr="00A90C2A">
        <w:t>full-service a</w:t>
      </w:r>
      <w:r w:rsidR="00081F33" w:rsidRPr="00A90C2A">
        <w:t xml:space="preserve"> Smlouvou o spolupráci</w:t>
      </w:r>
      <w:r w:rsidR="00036521" w:rsidRPr="00A90C2A">
        <w:t xml:space="preserve"> </w:t>
      </w:r>
      <w:r w:rsidR="009F282D" w:rsidRPr="00A90C2A">
        <w:t>neprovozuschopnou Jednotku tak, aby bylo narušení jízdního řádu minimalizováno</w:t>
      </w:r>
      <w:r w:rsidR="004133CC" w:rsidRPr="00A90C2A">
        <w:t>.</w:t>
      </w:r>
    </w:p>
    <w:p w14:paraId="50E8AED8" w14:textId="6EA3B0C1" w:rsidR="004A298D" w:rsidRPr="00A90C2A" w:rsidRDefault="004A298D" w:rsidP="002519A8">
      <w:pPr>
        <w:pStyle w:val="3Text10b"/>
        <w:tabs>
          <w:tab w:val="clear" w:pos="360"/>
          <w:tab w:val="num" w:pos="0"/>
        </w:tabs>
        <w:spacing w:line="360" w:lineRule="auto"/>
        <w:ind w:left="0" w:hanging="284"/>
      </w:pPr>
      <w:r w:rsidRPr="00C34583">
        <w:t xml:space="preserve">Nájemce </w:t>
      </w:r>
      <w:r w:rsidRPr="00A90C2A">
        <w:t xml:space="preserve">musí neprodleně informovat </w:t>
      </w:r>
      <w:r w:rsidR="00146595" w:rsidRPr="00A90C2A">
        <w:t>P</w:t>
      </w:r>
      <w:r w:rsidRPr="00A90C2A">
        <w:t xml:space="preserve">ronajímatele </w:t>
      </w:r>
      <w:r w:rsidR="004E498B" w:rsidRPr="00A90C2A">
        <w:t xml:space="preserve">a </w:t>
      </w:r>
      <w:r w:rsidR="008355D9">
        <w:t>Poskytovatele FS</w:t>
      </w:r>
      <w:r w:rsidR="008355D9" w:rsidRPr="00B20295">
        <w:t xml:space="preserve"> </w:t>
      </w:r>
      <w:r w:rsidRPr="00A90C2A">
        <w:t>o všech podstatných událostech v</w:t>
      </w:r>
      <w:r w:rsidR="00DC671D">
        <w:t> </w:t>
      </w:r>
      <w:r w:rsidRPr="00A90C2A">
        <w:t>souvislosti s provozem Jednotek.</w:t>
      </w:r>
      <w:r w:rsidR="003B3189">
        <w:t xml:space="preserve"> </w:t>
      </w:r>
      <w:r w:rsidRPr="00C34583">
        <w:t xml:space="preserve">Nájemce </w:t>
      </w:r>
      <w:r w:rsidRPr="00A90C2A">
        <w:t xml:space="preserve">musí zejména bezodkladně informovat Pronajímatele </w:t>
      </w:r>
      <w:r w:rsidR="004E498B" w:rsidRPr="00A90C2A">
        <w:t>a</w:t>
      </w:r>
      <w:r w:rsidR="00DC671D">
        <w:t> </w:t>
      </w:r>
      <w:r w:rsidR="008355D9">
        <w:t>Poskytovatele FS</w:t>
      </w:r>
      <w:r w:rsidR="008355D9" w:rsidRPr="00B20295">
        <w:t xml:space="preserve"> </w:t>
      </w:r>
      <w:r w:rsidRPr="00A90C2A">
        <w:t>o:</w:t>
      </w:r>
    </w:p>
    <w:p w14:paraId="0310CD0F" w14:textId="29DD3E42" w:rsidR="004A298D" w:rsidRPr="00A90C2A" w:rsidRDefault="004A298D" w:rsidP="00F03040">
      <w:pPr>
        <w:pStyle w:val="3seznam"/>
        <w:numPr>
          <w:ilvl w:val="2"/>
          <w:numId w:val="6"/>
        </w:numPr>
        <w:spacing w:line="360" w:lineRule="auto"/>
      </w:pPr>
      <w:r w:rsidRPr="00A90C2A">
        <w:t>poškození, zničení nebo ztrátě využitelnosti Jednotek nebo</w:t>
      </w:r>
    </w:p>
    <w:p w14:paraId="27AA41CB" w14:textId="5092510A" w:rsidR="004A298D" w:rsidRPr="00A90C2A" w:rsidRDefault="004A298D" w:rsidP="00F03040">
      <w:pPr>
        <w:pStyle w:val="3seznam"/>
        <w:numPr>
          <w:ilvl w:val="2"/>
          <w:numId w:val="6"/>
        </w:numPr>
        <w:spacing w:line="360" w:lineRule="auto"/>
      </w:pPr>
      <w:r w:rsidRPr="00A90C2A">
        <w:t>zranění osob nebo poškození majetku v souvislosti s provozem Jednotek</w:t>
      </w:r>
      <w:r w:rsidR="00524504" w:rsidRPr="00A90C2A">
        <w:t>.</w:t>
      </w:r>
    </w:p>
    <w:p w14:paraId="183BC6D9" w14:textId="5F03F3A1" w:rsidR="00524504" w:rsidRPr="00A90C2A" w:rsidRDefault="00524504" w:rsidP="002519A8">
      <w:pPr>
        <w:pStyle w:val="3Text10b"/>
        <w:tabs>
          <w:tab w:val="clear" w:pos="360"/>
          <w:tab w:val="num" w:pos="0"/>
        </w:tabs>
        <w:spacing w:line="360" w:lineRule="auto"/>
        <w:ind w:left="0" w:hanging="284"/>
      </w:pPr>
      <w:r w:rsidRPr="00A90C2A">
        <w:t>Pronajímatel odpovídá za to, že Jednotky budou po celou dobu nájmu způsobilé k účelu sjednanému v této Smlouvě, tj. k provozování osobní drážní dopravy dle Smlouvy o VS.</w:t>
      </w:r>
    </w:p>
    <w:p w14:paraId="4FF4DF84" w14:textId="77777777" w:rsidR="00DA7F16" w:rsidRPr="004A47EC" w:rsidRDefault="00DA7F16" w:rsidP="002519A8">
      <w:pPr>
        <w:pStyle w:val="5slovannadpis"/>
        <w:spacing w:line="360" w:lineRule="auto"/>
      </w:pPr>
    </w:p>
    <w:p w14:paraId="002FB162" w14:textId="785A2490" w:rsidR="00DA7F16" w:rsidRPr="00BB49DC" w:rsidRDefault="00DA7F16" w:rsidP="002519A8">
      <w:pPr>
        <w:pStyle w:val="22Nadpisuprosted"/>
        <w:spacing w:line="360" w:lineRule="auto"/>
      </w:pPr>
      <w:r w:rsidRPr="00BB49DC">
        <w:t>Vrácení Jednotek Pronajímateli</w:t>
      </w:r>
    </w:p>
    <w:p w14:paraId="113FBC05" w14:textId="190C316D" w:rsidR="00DA7F16" w:rsidRPr="00BB49DC" w:rsidRDefault="0044657B" w:rsidP="00752B14">
      <w:pPr>
        <w:pStyle w:val="3Text10b"/>
        <w:tabs>
          <w:tab w:val="clear" w:pos="360"/>
        </w:tabs>
        <w:spacing w:line="360" w:lineRule="auto"/>
        <w:ind w:left="0" w:hanging="284"/>
      </w:pPr>
      <w:r w:rsidRPr="00BB49DC">
        <w:t>Po skončení nájmu</w:t>
      </w:r>
      <w:r w:rsidR="00BB49DC">
        <w:t xml:space="preserve"> </w:t>
      </w:r>
      <w:r w:rsidRPr="00C34583">
        <w:t xml:space="preserve">Nájemce </w:t>
      </w:r>
      <w:r w:rsidRPr="00BB49DC">
        <w:t xml:space="preserve">vrátí Jednotky se všemi doklady a příslušenstvím, s nimiž je Pronajímatel </w:t>
      </w:r>
      <w:r w:rsidRPr="00C34583">
        <w:t xml:space="preserve">Nájemci </w:t>
      </w:r>
      <w:r w:rsidRPr="00BB49DC">
        <w:t>předal, a to ve stavu, v jakém je</w:t>
      </w:r>
      <w:r w:rsidR="00BB49DC">
        <w:t xml:space="preserve"> </w:t>
      </w:r>
      <w:r w:rsidRPr="00C34583">
        <w:t xml:space="preserve">Nájemce </w:t>
      </w:r>
      <w:r w:rsidRPr="00BB49DC">
        <w:t>převzal s přihlédnutím k obvyklému provoznímu opotřebení</w:t>
      </w:r>
      <w:r w:rsidR="009F1713">
        <w:t xml:space="preserve"> se zohledněním případných zásahů provedených </w:t>
      </w:r>
      <w:r w:rsidR="008355D9">
        <w:t>Poskytovatelem FS</w:t>
      </w:r>
      <w:r w:rsidR="008355D9" w:rsidRPr="00B20295">
        <w:t xml:space="preserve"> </w:t>
      </w:r>
      <w:r w:rsidR="009F1713">
        <w:t>či Pronajímatelem</w:t>
      </w:r>
      <w:r w:rsidRPr="00BB49DC">
        <w:t>.</w:t>
      </w:r>
      <w:r w:rsidR="00A6062C" w:rsidRPr="00BB49DC">
        <w:t xml:space="preserve"> </w:t>
      </w:r>
    </w:p>
    <w:p w14:paraId="2085C6C5" w14:textId="4A73B574" w:rsidR="0044657B" w:rsidRPr="00BB49DC" w:rsidRDefault="0044657B" w:rsidP="002519A8">
      <w:pPr>
        <w:pStyle w:val="3Text10b"/>
        <w:tabs>
          <w:tab w:val="clear" w:pos="360"/>
        </w:tabs>
        <w:spacing w:line="360" w:lineRule="auto"/>
        <w:ind w:left="0" w:hanging="284"/>
      </w:pPr>
      <w:r w:rsidRPr="00C34583">
        <w:t xml:space="preserve">Nájemce </w:t>
      </w:r>
      <w:r w:rsidR="00126F3A" w:rsidRPr="00BB49DC">
        <w:t xml:space="preserve">po skončení nájmu </w:t>
      </w:r>
      <w:r w:rsidR="00E04392" w:rsidRPr="00BB49DC">
        <w:t xml:space="preserve">vrátí za účasti </w:t>
      </w:r>
      <w:r w:rsidR="008355D9">
        <w:t>Poskytovatele FS</w:t>
      </w:r>
      <w:r w:rsidR="008355D9" w:rsidRPr="00B20295">
        <w:t xml:space="preserve"> </w:t>
      </w:r>
      <w:r w:rsidR="00E04392" w:rsidRPr="00BB49DC">
        <w:t>a případně také nového dopravce Jednotky Pronajímateli</w:t>
      </w:r>
      <w:r w:rsidR="00C53938">
        <w:t>, případně pokud tak stanoví Pronajímatel, přímo novému dopravci</w:t>
      </w:r>
      <w:r w:rsidR="00E04392" w:rsidRPr="00BB49DC">
        <w:t xml:space="preserve">, a to </w:t>
      </w:r>
      <w:r w:rsidR="00126F3A" w:rsidRPr="00BB49DC">
        <w:t>v termínech a</w:t>
      </w:r>
      <w:r w:rsidR="00C53938">
        <w:t> </w:t>
      </w:r>
      <w:r w:rsidR="00126F3A" w:rsidRPr="00BB49DC">
        <w:t>na místech dohodnutých mezi Pronajímatelem</w:t>
      </w:r>
      <w:r w:rsidR="00C53938">
        <w:t>, resp. Novým dopravcem,</w:t>
      </w:r>
      <w:r w:rsidR="00126F3A" w:rsidRPr="00BB49DC">
        <w:t xml:space="preserve"> a</w:t>
      </w:r>
      <w:r w:rsidR="00BB49DC">
        <w:t xml:space="preserve"> </w:t>
      </w:r>
      <w:r w:rsidR="00126F3A" w:rsidRPr="00C34583">
        <w:t>Nájemcem</w:t>
      </w:r>
      <w:r w:rsidR="00126F3A" w:rsidRPr="00BB49DC">
        <w:t xml:space="preserve">. </w:t>
      </w:r>
    </w:p>
    <w:p w14:paraId="43E26A45" w14:textId="24AF3384" w:rsidR="0044657B" w:rsidRDefault="0044657B" w:rsidP="002519A8">
      <w:pPr>
        <w:pStyle w:val="3Text10b"/>
        <w:tabs>
          <w:tab w:val="clear" w:pos="360"/>
        </w:tabs>
        <w:spacing w:line="360" w:lineRule="auto"/>
        <w:ind w:left="0" w:hanging="284"/>
      </w:pPr>
      <w:r w:rsidRPr="00BB49DC">
        <w:t xml:space="preserve">O předání každé Jednotky bude vyhotoven předávací protokol, ve kterém bude popsán stav </w:t>
      </w:r>
      <w:r w:rsidR="00FA2CB0" w:rsidRPr="00BB49DC">
        <w:t>J</w:t>
      </w:r>
      <w:r w:rsidRPr="00BB49DC">
        <w:t xml:space="preserve">ednotky. Podpisem protokolu jsou </w:t>
      </w:r>
      <w:r w:rsidR="00FA2CB0" w:rsidRPr="00BB49DC">
        <w:t>J</w:t>
      </w:r>
      <w:r w:rsidRPr="00BB49DC">
        <w:t xml:space="preserve">ednotky považovány za vrácené. </w:t>
      </w:r>
      <w:r w:rsidR="00FA2CB0" w:rsidRPr="00BB49DC">
        <w:t>Pokud budou</w:t>
      </w:r>
      <w:r w:rsidRPr="00BB49DC">
        <w:t xml:space="preserve"> </w:t>
      </w:r>
      <w:r w:rsidR="00FA2CB0" w:rsidRPr="00BB49DC">
        <w:t>J</w:t>
      </w:r>
      <w:r w:rsidRPr="00BB49DC">
        <w:t xml:space="preserve">ednotky vráceny ve stavu, který je ve zjevném rozporu se stavem, ve kterém mají být </w:t>
      </w:r>
      <w:r w:rsidR="00FA2CB0" w:rsidRPr="00BB49DC">
        <w:t>J</w:t>
      </w:r>
      <w:r w:rsidRPr="00BB49DC">
        <w:t>ednotky dle této Smlouvy vráceny</w:t>
      </w:r>
      <w:r w:rsidR="00FA2CB0" w:rsidRPr="00BB49DC">
        <w:t xml:space="preserve">, je </w:t>
      </w:r>
      <w:r w:rsidR="00FA2CB0" w:rsidRPr="00C34583">
        <w:t xml:space="preserve">Nájemce </w:t>
      </w:r>
      <w:r w:rsidR="00FA2CB0" w:rsidRPr="00BB49DC">
        <w:t xml:space="preserve">povinen uhradit Pronajímateli náklady, které </w:t>
      </w:r>
      <w:r w:rsidR="005B4FB3" w:rsidRPr="00BB49DC">
        <w:t>Pronajímateli zejména na základě Smlouvy o</w:t>
      </w:r>
      <w:r w:rsidR="0095698A">
        <w:t> </w:t>
      </w:r>
      <w:r w:rsidR="005B4FB3" w:rsidRPr="00BB49DC">
        <w:t>full-service vzniknou v souvislosti s uvedením J</w:t>
      </w:r>
      <w:r w:rsidR="005B4FB3">
        <w:t>ednotek do stavu, ve kterém mají být dle této Smlouvy.</w:t>
      </w:r>
    </w:p>
    <w:p w14:paraId="52D3F2B6" w14:textId="493875BD" w:rsidR="00B064D2" w:rsidRDefault="00B064D2" w:rsidP="002519A8">
      <w:pPr>
        <w:pStyle w:val="3Text10b"/>
        <w:tabs>
          <w:tab w:val="clear" w:pos="360"/>
        </w:tabs>
        <w:spacing w:line="360" w:lineRule="auto"/>
        <w:ind w:left="0" w:hanging="284"/>
      </w:pPr>
      <w:r w:rsidRPr="00B064D2">
        <w:t xml:space="preserve">V případě, že mezi Smluvními stranami bude sporné, zda je některá </w:t>
      </w:r>
      <w:r w:rsidR="0094190A">
        <w:t>J</w:t>
      </w:r>
      <w:r w:rsidRPr="00B064D2">
        <w:t xml:space="preserve">ednotka vrácena ve stavu odpovídajícím této Smlouvě, bude pro posouzení rozhodný znalecký posudek vyhotovený </w:t>
      </w:r>
      <w:r w:rsidR="0094190A">
        <w:t xml:space="preserve">nezávislým znalcem odsouhlaseným oběma </w:t>
      </w:r>
      <w:r w:rsidR="00C523FF">
        <w:t>S</w:t>
      </w:r>
      <w:r w:rsidR="0094190A">
        <w:t xml:space="preserve">mluvními stranami. Nedohodnou-li se Smluvní strany na znalci, výběr znalce provede </w:t>
      </w:r>
      <w:r w:rsidR="0094190A" w:rsidRPr="00C34583">
        <w:t xml:space="preserve">Nájemce </w:t>
      </w:r>
      <w:r w:rsidR="0094190A">
        <w:t xml:space="preserve">ze seznamu předloženého Pronajímatelem. Náklady spojené s činností znalce ponesou </w:t>
      </w:r>
      <w:r w:rsidR="00C523FF">
        <w:t xml:space="preserve">obě </w:t>
      </w:r>
      <w:r w:rsidR="0094190A">
        <w:t>Smluvní strany rovným dílem.</w:t>
      </w:r>
    </w:p>
    <w:p w14:paraId="376204D4" w14:textId="77777777" w:rsidR="00094F9C" w:rsidRPr="004A47EC" w:rsidRDefault="00094F9C" w:rsidP="002519A8">
      <w:pPr>
        <w:pStyle w:val="5slovannadpis"/>
        <w:spacing w:line="360" w:lineRule="auto"/>
      </w:pPr>
    </w:p>
    <w:p w14:paraId="465FFDF3" w14:textId="0CB3D388" w:rsidR="00094F9C" w:rsidRPr="004A47EC" w:rsidRDefault="00094F9C" w:rsidP="002519A8">
      <w:pPr>
        <w:pStyle w:val="22Nadpisuprosted"/>
        <w:spacing w:line="360" w:lineRule="auto"/>
      </w:pPr>
      <w:r>
        <w:t>Smluvní pokuty</w:t>
      </w:r>
    </w:p>
    <w:p w14:paraId="6FE6467E" w14:textId="2C4C06B7" w:rsidR="00094F9C" w:rsidRDefault="00094F9C" w:rsidP="00752B14">
      <w:pPr>
        <w:pStyle w:val="3Text10b"/>
        <w:tabs>
          <w:tab w:val="clear" w:pos="360"/>
        </w:tabs>
        <w:spacing w:line="360" w:lineRule="auto"/>
        <w:ind w:left="0" w:hanging="284"/>
      </w:pPr>
      <w:bookmarkStart w:id="11" w:name="_Ref516494563"/>
      <w:r w:rsidRPr="004302E8">
        <w:t xml:space="preserve">Nájemce </w:t>
      </w:r>
      <w:r w:rsidRPr="00094F9C">
        <w:t>je povinen za porušení vybraných povinností</w:t>
      </w:r>
      <w:r w:rsidR="00C059AE">
        <w:t xml:space="preserve"> </w:t>
      </w:r>
      <w:r w:rsidRPr="004302E8">
        <w:t xml:space="preserve">Nájemce </w:t>
      </w:r>
      <w:r w:rsidRPr="00094F9C">
        <w:t xml:space="preserve">stanovených touto Smlouvou uhradit </w:t>
      </w:r>
      <w:r>
        <w:t>Pronajímateli</w:t>
      </w:r>
      <w:r w:rsidRPr="00094F9C">
        <w:t xml:space="preserve"> příslušnou smluvní pokutu.</w:t>
      </w:r>
      <w:bookmarkEnd w:id="11"/>
      <w:r w:rsidR="00D05D5F">
        <w:t xml:space="preserve"> </w:t>
      </w:r>
      <w:r w:rsidR="00D05D5F" w:rsidRPr="007A2728">
        <w:rPr>
          <w:rFonts w:asciiTheme="minorHAnsi" w:hAnsiTheme="minorHAnsi"/>
        </w:rPr>
        <w:t xml:space="preserve">Seznam jednotlivých porušení povinností a jím odpovídajících smluvních pokut je uveden v příloze č. </w:t>
      </w:r>
      <w:r w:rsidR="00D80A72">
        <w:rPr>
          <w:rFonts w:asciiTheme="minorHAnsi" w:hAnsiTheme="minorHAnsi"/>
        </w:rPr>
        <w:fldChar w:fldCharType="begin"/>
      </w:r>
      <w:r w:rsidR="00D80A72">
        <w:rPr>
          <w:rFonts w:asciiTheme="minorHAnsi" w:hAnsiTheme="minorHAnsi"/>
        </w:rPr>
        <w:instrText xml:space="preserve"> REF _Ref106824234 \n \h </w:instrText>
      </w:r>
      <w:r w:rsidR="002519A8">
        <w:rPr>
          <w:rFonts w:asciiTheme="minorHAnsi" w:hAnsiTheme="minorHAnsi"/>
        </w:rPr>
        <w:instrText xml:space="preserve"> \* MERGEFORMAT </w:instrText>
      </w:r>
      <w:r w:rsidR="00D80A72">
        <w:rPr>
          <w:rFonts w:asciiTheme="minorHAnsi" w:hAnsiTheme="minorHAnsi"/>
        </w:rPr>
      </w:r>
      <w:r w:rsidR="00D80A72">
        <w:rPr>
          <w:rFonts w:asciiTheme="minorHAnsi" w:hAnsiTheme="minorHAnsi"/>
        </w:rPr>
        <w:fldChar w:fldCharType="separate"/>
      </w:r>
      <w:r w:rsidR="008F06CC">
        <w:rPr>
          <w:rFonts w:asciiTheme="minorHAnsi" w:hAnsiTheme="minorHAnsi"/>
        </w:rPr>
        <w:t>2</w:t>
      </w:r>
      <w:r w:rsidR="00D80A72">
        <w:rPr>
          <w:rFonts w:asciiTheme="minorHAnsi" w:hAnsiTheme="minorHAnsi"/>
        </w:rPr>
        <w:fldChar w:fldCharType="end"/>
      </w:r>
      <w:r w:rsidR="00D05D5F" w:rsidRPr="007A2728">
        <w:rPr>
          <w:rFonts w:asciiTheme="minorHAnsi" w:hAnsiTheme="minorHAnsi"/>
        </w:rPr>
        <w:t xml:space="preserve"> této Smlouvy.</w:t>
      </w:r>
    </w:p>
    <w:p w14:paraId="0CF73E9B" w14:textId="5C9B46C9" w:rsidR="00094F9C" w:rsidRDefault="00094F9C" w:rsidP="002519A8">
      <w:pPr>
        <w:pStyle w:val="3Text10b"/>
        <w:tabs>
          <w:tab w:val="clear" w:pos="360"/>
        </w:tabs>
        <w:spacing w:line="360" w:lineRule="auto"/>
        <w:ind w:left="0" w:hanging="284"/>
      </w:pPr>
      <w:bookmarkStart w:id="12" w:name="_Ref458965481"/>
      <w:bookmarkStart w:id="13" w:name="_Ref71550701"/>
      <w:bookmarkStart w:id="14" w:name="_Ref78987022"/>
      <w:r w:rsidRPr="00094F9C">
        <w:t>Smluvní pokuty se vztahují pouze na případy porušení povinností</w:t>
      </w:r>
      <w:r w:rsidR="00C059AE">
        <w:t xml:space="preserve"> </w:t>
      </w:r>
      <w:r w:rsidRPr="004302E8">
        <w:t>Nájemce</w:t>
      </w:r>
      <w:r w:rsidRPr="00094F9C">
        <w:t xml:space="preserve">, nestanoví-li tato Smlouva výslovně jinak. Smluvní pokuty se nevztahují na případy, kdy k porušení došlo z důvodů </w:t>
      </w:r>
      <w:r w:rsidR="00251089">
        <w:t>okolností vylučujících odpovědnost</w:t>
      </w:r>
      <w:r w:rsidRPr="00094F9C">
        <w:t xml:space="preserve"> ve smyslu § 2913 odst. 2 občanského zákoníku, nebo na případy, kdy</w:t>
      </w:r>
      <w:r w:rsidR="00C059AE">
        <w:t xml:space="preserve"> </w:t>
      </w:r>
      <w:r w:rsidRPr="004302E8">
        <w:t xml:space="preserve">Nájemce jedná </w:t>
      </w:r>
      <w:r w:rsidRPr="00094F9C">
        <w:t xml:space="preserve">na základě pokynu nebo se souhlasem </w:t>
      </w:r>
      <w:r>
        <w:t>Pronajímatele</w:t>
      </w:r>
      <w:r w:rsidRPr="00094F9C">
        <w:t>, přičemž souhlas může být udělen i dodatečně.</w:t>
      </w:r>
      <w:bookmarkEnd w:id="12"/>
      <w:bookmarkEnd w:id="13"/>
      <w:bookmarkEnd w:id="14"/>
    </w:p>
    <w:p w14:paraId="1D7DD0B8" w14:textId="07E6A61D" w:rsidR="00F8189A" w:rsidRPr="00CA0F20" w:rsidRDefault="00FA6D6F" w:rsidP="002519A8">
      <w:pPr>
        <w:pStyle w:val="3Text10b"/>
        <w:tabs>
          <w:tab w:val="clear" w:pos="360"/>
        </w:tabs>
        <w:spacing w:line="360" w:lineRule="auto"/>
        <w:ind w:left="0" w:hanging="284"/>
      </w:pPr>
      <w:r w:rsidRPr="00CA0F20">
        <w:t>Sjednáním jakékoliv smluvní pokuty ani jejím uhrazením není dotčeno právo na náhradu škody ve výši, ve které tato převyšuje příslušnou smluvní pokutu</w:t>
      </w:r>
      <w:r w:rsidR="00F8189A" w:rsidRPr="00CA0F20">
        <w:t>, není</w:t>
      </w:r>
      <w:r w:rsidR="00F8189A" w:rsidRPr="00CA0F20">
        <w:noBreakHyphen/>
        <w:t>li v této Smlouvě výslovně stanoveno jinak.</w:t>
      </w:r>
    </w:p>
    <w:p w14:paraId="60CE0F1B" w14:textId="61638156" w:rsidR="004A57DC" w:rsidRDefault="004A57DC" w:rsidP="002519A8">
      <w:pPr>
        <w:pStyle w:val="3Text10b"/>
        <w:tabs>
          <w:tab w:val="clear" w:pos="360"/>
        </w:tabs>
        <w:spacing w:line="360" w:lineRule="auto"/>
        <w:ind w:left="0" w:hanging="284"/>
      </w:pPr>
      <w:r w:rsidRPr="00F8189A">
        <w:t xml:space="preserve">Zaplacení smluvní pokuty dle této Smlouvy nezbavuje příslušnou </w:t>
      </w:r>
      <w:r>
        <w:t>Smluvní s</w:t>
      </w:r>
      <w:r w:rsidRPr="00F8189A">
        <w:t>tranu závazku splnit povinnosti dané jí touto Smlouvou.</w:t>
      </w:r>
    </w:p>
    <w:p w14:paraId="1DA8F4A7" w14:textId="77777777" w:rsidR="00AF2C92" w:rsidRPr="004A47EC" w:rsidRDefault="00AF2C92" w:rsidP="002519A8">
      <w:pPr>
        <w:pStyle w:val="5slovannadpis"/>
        <w:spacing w:line="360" w:lineRule="auto"/>
      </w:pPr>
    </w:p>
    <w:p w14:paraId="75BE7F69" w14:textId="77777777" w:rsidR="00AF2C92" w:rsidRPr="004A47EC" w:rsidRDefault="00AF2C92" w:rsidP="002519A8">
      <w:pPr>
        <w:pStyle w:val="22Nadpisuprosted"/>
        <w:spacing w:line="360" w:lineRule="auto"/>
      </w:pPr>
      <w:r w:rsidRPr="004A47EC">
        <w:t>Závěrečná ustanovení</w:t>
      </w:r>
    </w:p>
    <w:p w14:paraId="30AE1A41" w14:textId="4EAA7680" w:rsidR="005F2D37" w:rsidRPr="00BA646D" w:rsidRDefault="005F2D37" w:rsidP="00752B14">
      <w:pPr>
        <w:pStyle w:val="3Text10b"/>
        <w:tabs>
          <w:tab w:val="clear" w:pos="360"/>
        </w:tabs>
        <w:spacing w:line="360" w:lineRule="auto"/>
        <w:ind w:left="0" w:hanging="284"/>
      </w:pPr>
      <w:r w:rsidRPr="00BA646D">
        <w:t>V otázkách, které tato Smlouva výslovně neřeší, řídí se tato Smlouva příslušnými ustanoveními</w:t>
      </w:r>
      <w:r w:rsidR="00C72E8F" w:rsidRPr="00BA646D">
        <w:t xml:space="preserve"> občanského zákoníku</w:t>
      </w:r>
      <w:r w:rsidRPr="00BA646D">
        <w:t xml:space="preserve"> a dalš</w:t>
      </w:r>
      <w:r w:rsidR="00EC693D">
        <w:t>ích</w:t>
      </w:r>
      <w:r w:rsidRPr="00BA646D">
        <w:t xml:space="preserve"> platný</w:t>
      </w:r>
      <w:r w:rsidR="00EC693D">
        <w:t>ch</w:t>
      </w:r>
      <w:r w:rsidRPr="00BA646D">
        <w:t xml:space="preserve"> a účinný</w:t>
      </w:r>
      <w:r w:rsidR="00EC693D">
        <w:t>ch</w:t>
      </w:r>
      <w:r w:rsidRPr="00BA646D">
        <w:t xml:space="preserve"> právní</w:t>
      </w:r>
      <w:r w:rsidR="00EC693D">
        <w:t>ch</w:t>
      </w:r>
      <w:r w:rsidRPr="00BA646D">
        <w:t xml:space="preserve"> předpis</w:t>
      </w:r>
      <w:r w:rsidR="00EC693D">
        <w:t>ů</w:t>
      </w:r>
      <w:r w:rsidRPr="00BA646D">
        <w:t>.</w:t>
      </w:r>
    </w:p>
    <w:p w14:paraId="12429428" w14:textId="34DB9E0E" w:rsidR="00C72E8F" w:rsidRDefault="00C72E8F" w:rsidP="002519A8">
      <w:pPr>
        <w:pStyle w:val="3Text10b"/>
        <w:tabs>
          <w:tab w:val="clear" w:pos="360"/>
        </w:tabs>
        <w:spacing w:line="360" w:lineRule="auto"/>
        <w:ind w:left="0" w:hanging="284"/>
      </w:pPr>
      <w:r w:rsidRPr="00BA646D">
        <w:t>Neplatnost nebo neúčinnost některého ustanovení této Smlouvy nezakládá neplatnost nebo neúčinnost celé Smlouvy.</w:t>
      </w:r>
    </w:p>
    <w:p w14:paraId="684B4118" w14:textId="68183904" w:rsidR="0075465E" w:rsidRDefault="0075465E" w:rsidP="002519A8">
      <w:pPr>
        <w:pStyle w:val="3Text10b"/>
        <w:tabs>
          <w:tab w:val="clear" w:pos="360"/>
        </w:tabs>
        <w:spacing w:line="360" w:lineRule="auto"/>
        <w:ind w:left="0" w:hanging="284"/>
      </w:pPr>
      <w:r>
        <w:t>Nájemce se zavazuje</w:t>
      </w:r>
      <w:r w:rsidR="00FD51E3">
        <w:t xml:space="preserve"> </w:t>
      </w:r>
      <w:r>
        <w:t>učinit veškeré nezbytné úkony a opatření</w:t>
      </w:r>
      <w:r w:rsidR="00D14008">
        <w:t xml:space="preserve"> k tomu, aby Pronajímatel mohl splnit</w:t>
      </w:r>
      <w:r>
        <w:t xml:space="preserve"> </w:t>
      </w:r>
      <w:r w:rsidR="00D14008">
        <w:t xml:space="preserve">podmínky </w:t>
      </w:r>
      <w:r>
        <w:t>OPD</w:t>
      </w:r>
      <w:r w:rsidR="00AF635D">
        <w:t>. Za tímto účelem se Nájemce</w:t>
      </w:r>
      <w:r w:rsidR="008238BB">
        <w:t xml:space="preserve"> zavazuje</w:t>
      </w:r>
      <w:r>
        <w:t xml:space="preserve"> zejména:</w:t>
      </w:r>
    </w:p>
    <w:p w14:paraId="27E42764" w14:textId="2219C860" w:rsidR="00C83D92" w:rsidRDefault="00C83D92" w:rsidP="00F03040">
      <w:pPr>
        <w:pStyle w:val="3seznam"/>
        <w:numPr>
          <w:ilvl w:val="2"/>
          <w:numId w:val="7"/>
        </w:numPr>
        <w:spacing w:line="360" w:lineRule="auto"/>
        <w:ind w:left="567"/>
      </w:pPr>
      <w:r>
        <w:t xml:space="preserve">umožnit zaměstnancům nebo zmocněncům </w:t>
      </w:r>
      <w:r w:rsidR="00CF6BC6">
        <w:t>Pronajímatele</w:t>
      </w:r>
      <w:r w:rsidR="008238BB">
        <w:t>,</w:t>
      </w:r>
      <w:r>
        <w:t xml:space="preserve"> Ministerstvu financí, auditnímu orgánu, Evropské komisi, Evropskému účetnímu dvoru, Nejvyššímu kontrolnímu úřadu, finančnímu úřadu, Národnímu fondu, Evropskému úřadu pro potírání podvodného jednání</w:t>
      </w:r>
      <w:r w:rsidR="004D577F">
        <w:t>, Evropské investiční bance</w:t>
      </w:r>
      <w:r>
        <w:t xml:space="preserve"> a dalším oprávněným orgánům státní správy vstup do objektů a na pozemky dotčené Projektem a dále umožnit fyzickou kontrolu realizace Projektu, jakož i kontrolu veškerých dokladů souvisejících s Projektem;</w:t>
      </w:r>
    </w:p>
    <w:p w14:paraId="0EE18FB0" w14:textId="489470D6" w:rsidR="00C83D92" w:rsidRDefault="00C83D92" w:rsidP="00F03040">
      <w:pPr>
        <w:pStyle w:val="3seznam"/>
        <w:numPr>
          <w:ilvl w:val="2"/>
          <w:numId w:val="7"/>
        </w:numPr>
        <w:spacing w:line="360" w:lineRule="auto"/>
        <w:ind w:left="567"/>
      </w:pPr>
      <w:r>
        <w:t xml:space="preserve">poskytnout </w:t>
      </w:r>
      <w:r w:rsidR="009348DD">
        <w:t xml:space="preserve">nezbytnou </w:t>
      </w:r>
      <w:r>
        <w:t>součinnost všem shora uvedeným osobám oprávněným k provádění kontroly Projektu;</w:t>
      </w:r>
    </w:p>
    <w:p w14:paraId="3F437874" w14:textId="77777777" w:rsidR="00B012E7" w:rsidRDefault="00C83D92" w:rsidP="00B012E7">
      <w:pPr>
        <w:pStyle w:val="3seznam"/>
        <w:numPr>
          <w:ilvl w:val="2"/>
          <w:numId w:val="7"/>
        </w:numPr>
        <w:spacing w:line="360" w:lineRule="auto"/>
        <w:ind w:left="567"/>
      </w:pPr>
      <w:r>
        <w:t>archivovat odpovídajícím způsobem dokumentaci k</w:t>
      </w:r>
      <w:r w:rsidR="00BD30F1">
        <w:t> </w:t>
      </w:r>
      <w:r>
        <w:t>Projektu</w:t>
      </w:r>
      <w:r w:rsidR="00BD30F1">
        <w:t xml:space="preserve"> vzniklou u Nájemce</w:t>
      </w:r>
      <w:r>
        <w:t>, po dobu deseti let následujících po roce, v němž bude vyplacena poslední část dotace, avšak minimálně do roku 2034</w:t>
      </w:r>
      <w:r w:rsidR="00BD30F1">
        <w:t xml:space="preserve">. </w:t>
      </w:r>
    </w:p>
    <w:p w14:paraId="6E186A94" w14:textId="400F0E0C" w:rsidR="00B05AE6" w:rsidRPr="00B05AE6" w:rsidRDefault="00B21F58" w:rsidP="00BD30F1">
      <w:pPr>
        <w:pStyle w:val="3Text10b"/>
        <w:tabs>
          <w:tab w:val="clear" w:pos="360"/>
        </w:tabs>
        <w:spacing w:line="360" w:lineRule="auto"/>
        <w:ind w:left="0" w:hanging="284"/>
      </w:pPr>
      <w:r>
        <w:t>T</w:t>
      </w:r>
      <w:r w:rsidR="00766D6A">
        <w:t xml:space="preserve">ato Smlouva </w:t>
      </w:r>
      <w:r>
        <w:t xml:space="preserve">pozbývá </w:t>
      </w:r>
      <w:r w:rsidR="00894E51">
        <w:t>účinnosti</w:t>
      </w:r>
      <w:r w:rsidR="00894E51" w:rsidRPr="00B05AE6">
        <w:t xml:space="preserve"> </w:t>
      </w:r>
      <w:r w:rsidR="00B05AE6" w:rsidRPr="00B05AE6">
        <w:t xml:space="preserve">v okamžiku, kdy </w:t>
      </w:r>
      <w:r w:rsidR="006127A5" w:rsidRPr="00B05AE6">
        <w:t xml:space="preserve">pozbude </w:t>
      </w:r>
      <w:r w:rsidR="00894E51">
        <w:t xml:space="preserve">účinnosti </w:t>
      </w:r>
      <w:r>
        <w:t>Smlouva o VS</w:t>
      </w:r>
      <w:r w:rsidR="00B05AE6" w:rsidRPr="00B05AE6">
        <w:t>.</w:t>
      </w:r>
    </w:p>
    <w:p w14:paraId="094DD372" w14:textId="44DEAF4E" w:rsidR="00C72E8F" w:rsidRPr="00BA646D" w:rsidRDefault="00C72E8F" w:rsidP="002519A8">
      <w:pPr>
        <w:pStyle w:val="3Text10b"/>
        <w:tabs>
          <w:tab w:val="clear" w:pos="360"/>
        </w:tabs>
        <w:spacing w:line="360" w:lineRule="auto"/>
        <w:ind w:left="0" w:hanging="284"/>
      </w:pPr>
      <w:r w:rsidRPr="00BA646D">
        <w:t>Tato Smlouva může být změněna písemným, datovaným, číslovaným a podepsaným dodatkem k této Smlouvě, pokud není výše v této Smlouvě stanoveno jinak.</w:t>
      </w:r>
    </w:p>
    <w:p w14:paraId="3283D27F" w14:textId="49FEB6C0" w:rsidR="005F2D37" w:rsidRPr="00BA646D" w:rsidRDefault="005F2D37" w:rsidP="002519A8">
      <w:pPr>
        <w:pStyle w:val="3Text10b"/>
        <w:tabs>
          <w:tab w:val="clear" w:pos="360"/>
        </w:tabs>
        <w:spacing w:line="360" w:lineRule="auto"/>
        <w:ind w:left="0" w:hanging="284"/>
      </w:pPr>
      <w:r w:rsidRPr="005F2D37">
        <w:t>Smluvní strany nejsou oprávněny tuto smlouvu vypovědět, ani od této smlouvy odstoupit.</w:t>
      </w:r>
      <w:r w:rsidR="00DA04E8">
        <w:t xml:space="preserve"> </w:t>
      </w:r>
      <w:r w:rsidR="00DA04E8" w:rsidRPr="00DA04E8">
        <w:t>Smluvní strany jsou s tímto srozuměny a souhlasně prohlašují, že uvedené ujednání neporušuje dobré mravy</w:t>
      </w:r>
      <w:r w:rsidR="00353E9A">
        <w:t xml:space="preserve"> ani</w:t>
      </w:r>
      <w:r w:rsidR="00DA04E8" w:rsidRPr="00DA04E8">
        <w:t xml:space="preserve"> veřejný pořádek ve smyslu </w:t>
      </w:r>
      <w:r w:rsidR="00DA04E8">
        <w:t xml:space="preserve">§ </w:t>
      </w:r>
      <w:r w:rsidR="00353E9A">
        <w:t>1</w:t>
      </w:r>
      <w:r w:rsidR="00DA04E8" w:rsidRPr="00DA04E8">
        <w:t xml:space="preserve"> odst. </w:t>
      </w:r>
      <w:r w:rsidR="00353E9A">
        <w:t>2</w:t>
      </w:r>
      <w:r w:rsidR="00DA04E8" w:rsidRPr="00DA04E8">
        <w:t xml:space="preserve"> </w:t>
      </w:r>
      <w:r w:rsidR="00DA04E8">
        <w:t xml:space="preserve">občanského zákoníku. </w:t>
      </w:r>
      <w:r w:rsidR="00DA04E8" w:rsidRPr="00DA04E8">
        <w:t xml:space="preserve">Smluvní strany tímto rovněž vylučují aplikaci § 2000 odst. 1 </w:t>
      </w:r>
      <w:r w:rsidR="00DA04E8">
        <w:t>občanského zákoníku</w:t>
      </w:r>
      <w:r w:rsidR="00DA04E8" w:rsidRPr="00DA04E8">
        <w:t>.</w:t>
      </w:r>
    </w:p>
    <w:p w14:paraId="14C0FB2E" w14:textId="3D471799" w:rsidR="00BA646D" w:rsidRDefault="00BA646D" w:rsidP="002519A8">
      <w:pPr>
        <w:pStyle w:val="3Text10b"/>
        <w:tabs>
          <w:tab w:val="clear" w:pos="360"/>
        </w:tabs>
        <w:spacing w:line="360" w:lineRule="auto"/>
        <w:ind w:left="0" w:hanging="284"/>
      </w:pPr>
      <w:r w:rsidRPr="00BA646D">
        <w:t xml:space="preserve">Smlouva nabývá platnosti dnem podpisu </w:t>
      </w:r>
      <w:r w:rsidR="00D80A72">
        <w:t xml:space="preserve">posledního </w:t>
      </w:r>
      <w:r w:rsidR="0081498D">
        <w:t xml:space="preserve">z </w:t>
      </w:r>
      <w:r w:rsidR="007254D6">
        <w:t xml:space="preserve">oprávněných zástupců </w:t>
      </w:r>
      <w:r w:rsidR="00EC6C97">
        <w:t>Smluvních s</w:t>
      </w:r>
      <w:r w:rsidRPr="00BA646D">
        <w:t>tran a</w:t>
      </w:r>
      <w:r w:rsidR="00DC671D">
        <w:t> </w:t>
      </w:r>
      <w:r w:rsidRPr="00BA646D">
        <w:t>účinnosti v souladu s § 6 odst.</w:t>
      </w:r>
      <w:r w:rsidR="00EC6C97">
        <w:t> </w:t>
      </w:r>
      <w:r w:rsidRPr="00BA646D">
        <w:t>1 zákona č. 340/2015 Sb., o zvláštních podmínkách účinnosti některých smluv, uveřejňování těchto smluv a</w:t>
      </w:r>
      <w:r w:rsidR="00342080">
        <w:t> </w:t>
      </w:r>
      <w:r w:rsidRPr="00BA646D">
        <w:t>o</w:t>
      </w:r>
      <w:r w:rsidR="00342080">
        <w:t> </w:t>
      </w:r>
      <w:r w:rsidRPr="00BA646D">
        <w:t>registru smluv (zákon o registru smluv), ve znění pozdějších předpisů</w:t>
      </w:r>
      <w:r w:rsidR="007253BB">
        <w:t xml:space="preserve"> (dále jen „</w:t>
      </w:r>
      <w:r w:rsidR="007253BB" w:rsidRPr="007253BB">
        <w:rPr>
          <w:b/>
          <w:bCs/>
          <w:i/>
          <w:iCs/>
        </w:rPr>
        <w:t>zákon o registru smluv</w:t>
      </w:r>
      <w:r w:rsidR="007253BB">
        <w:t>“)</w:t>
      </w:r>
      <w:r w:rsidRPr="00BA646D">
        <w:t>, nejdříve dnem jejího uveřejnění v registru smluv.</w:t>
      </w:r>
    </w:p>
    <w:p w14:paraId="3D2D6C19" w14:textId="5EC36A9C" w:rsidR="005F2221" w:rsidRPr="00D80A72" w:rsidRDefault="005F2221" w:rsidP="002519A8">
      <w:pPr>
        <w:pStyle w:val="3Text10b"/>
        <w:tabs>
          <w:tab w:val="clear" w:pos="360"/>
        </w:tabs>
        <w:spacing w:line="360" w:lineRule="auto"/>
        <w:ind w:left="0" w:hanging="284"/>
      </w:pPr>
      <w:r w:rsidRPr="00D80A72">
        <w:t xml:space="preserve">Případné spory vzniklé na základě této Smlouvy budou řešeny nejprve smírnou cestou, pokud se </w:t>
      </w:r>
      <w:r w:rsidR="00353E9A">
        <w:t>S</w:t>
      </w:r>
      <w:r w:rsidRPr="00D80A72">
        <w:t>mluvním stranám nepodaří spor vyřešit vzájemnou dohodou, bude spor projednán dle hmotného a</w:t>
      </w:r>
      <w:r w:rsidR="00DC671D">
        <w:t> </w:t>
      </w:r>
      <w:r w:rsidRPr="00D80A72">
        <w:t>procesního práva příslušným soudem České republiky</w:t>
      </w:r>
      <w:r w:rsidR="00D80A72" w:rsidRPr="00D80A72">
        <w:t>. Smluvní strany se v souladu s ustanovením §</w:t>
      </w:r>
      <w:r w:rsidR="00DC671D">
        <w:t> </w:t>
      </w:r>
      <w:r w:rsidR="00D80A72" w:rsidRPr="00D80A72">
        <w:t>89a zákona č. 99/1963 Sb., občansk</w:t>
      </w:r>
      <w:r w:rsidR="00353E9A">
        <w:t>ý</w:t>
      </w:r>
      <w:r w:rsidR="00D80A72" w:rsidRPr="00D80A72">
        <w:t xml:space="preserve"> soudní řád, </w:t>
      </w:r>
      <w:r w:rsidR="00353E9A">
        <w:t xml:space="preserve">ve znění pozdějších předpisů, </w:t>
      </w:r>
      <w:r w:rsidR="00D80A72" w:rsidRPr="00D80A72">
        <w:t>dohodly na tom, že místně příslušný soud pro rozhodování sporů z této Smlouvy je Městský soud v Brně a v případě, že je pro řízení v prvním stupni věcně příslušný krajský soud, sjednává se jako místně příslušný soud pro rozhodování sporů z této smlouvy Krajský soud v Brně.</w:t>
      </w:r>
    </w:p>
    <w:p w14:paraId="65101348" w14:textId="34F93E47" w:rsidR="00734F2B" w:rsidRPr="00BA646D" w:rsidRDefault="007A6597" w:rsidP="002519A8">
      <w:pPr>
        <w:pStyle w:val="3Text10b"/>
        <w:tabs>
          <w:tab w:val="clear" w:pos="360"/>
        </w:tabs>
        <w:spacing w:line="360" w:lineRule="auto"/>
        <w:ind w:left="0" w:hanging="284"/>
      </w:pPr>
      <w:r>
        <w:t xml:space="preserve">Nájemce </w:t>
      </w:r>
      <w:r w:rsidR="00AF2C92" w:rsidRPr="00BA646D">
        <w:t>souhlasí se zveřejnění</w:t>
      </w:r>
      <w:r w:rsidR="00825284" w:rsidRPr="00BA646D">
        <w:t>m</w:t>
      </w:r>
      <w:r w:rsidR="00AF2C92" w:rsidRPr="00BA646D">
        <w:t xml:space="preserve"> celého textu této Smlouvy </w:t>
      </w:r>
      <w:r w:rsidR="00EC6C97">
        <w:t xml:space="preserve">včetně příloh </w:t>
      </w:r>
      <w:r w:rsidR="00997460" w:rsidRPr="00BA646D">
        <w:t>v registru smluv</w:t>
      </w:r>
      <w:r w:rsidR="00AF2C92" w:rsidRPr="00BA646D">
        <w:t>.</w:t>
      </w:r>
      <w:r w:rsidR="009D37E9">
        <w:t xml:space="preserve"> </w:t>
      </w:r>
      <w:r w:rsidR="009D37E9" w:rsidRPr="009D37E9">
        <w:t xml:space="preserve">Zaslání Smlouvy do registru smluv spolu s postupem podle § 5 odst. 8 zákona </w:t>
      </w:r>
      <w:r w:rsidR="00772122">
        <w:t>o registru smluv</w:t>
      </w:r>
      <w:r w:rsidR="009D37E9" w:rsidRPr="009D37E9">
        <w:t xml:space="preserve"> </w:t>
      </w:r>
      <w:r w:rsidR="009D37E9" w:rsidRPr="00772122">
        <w:t xml:space="preserve">zajistí </w:t>
      </w:r>
      <w:r w:rsidR="001D4BDB" w:rsidRPr="00772122">
        <w:t xml:space="preserve">Pronajímatel </w:t>
      </w:r>
      <w:r w:rsidR="009D37E9" w:rsidRPr="00772122">
        <w:t xml:space="preserve">neprodleně </w:t>
      </w:r>
      <w:r w:rsidR="009D37E9" w:rsidRPr="009D37E9">
        <w:t>po podpisu Smlouvy. Smluvní strana, která zašle Smlouvu resp. její dodatky k</w:t>
      </w:r>
      <w:r w:rsidR="005D20FB">
        <w:t> </w:t>
      </w:r>
      <w:r w:rsidR="009D37E9" w:rsidRPr="009D37E9">
        <w:t>uveřejnění v registru smluv, se souča</w:t>
      </w:r>
      <w:r w:rsidR="009D37E9">
        <w:t>sně zavazuje informovat druhou S</w:t>
      </w:r>
      <w:r w:rsidR="009D37E9" w:rsidRPr="009D37E9">
        <w:t>mluvní stranu o provedení registrace tak, že jí zašle kopii potvrzení správce registru smluv o uveřejnění Smlouvy bez zbytečného odkladu poté, kdy sama obdrží potvrzení, popř. již v průvodním formuláři vyplní příslušnou kolo</w:t>
      </w:r>
      <w:r w:rsidR="009D37E9">
        <w:t>nku s ID datové schránky druhé S</w:t>
      </w:r>
      <w:r w:rsidR="009D37E9" w:rsidRPr="009D37E9">
        <w:t>mluvní strany (v takovém případě potvrzení od správce registru smluv o</w:t>
      </w:r>
      <w:r w:rsidR="005D20FB">
        <w:t> </w:t>
      </w:r>
      <w:r w:rsidR="009D37E9" w:rsidRPr="009D37E9">
        <w:t>provedení</w:t>
      </w:r>
      <w:r w:rsidR="009D37E9">
        <w:t xml:space="preserve"> registrace smlouvy obdrží obě S</w:t>
      </w:r>
      <w:r w:rsidR="009D37E9" w:rsidRPr="009D37E9">
        <w:t>mluvní strany zároveň).</w:t>
      </w:r>
    </w:p>
    <w:p w14:paraId="0ACAB88A" w14:textId="55A8BDF1" w:rsidR="00AF2C92" w:rsidRPr="00BC1179" w:rsidRDefault="0049277A" w:rsidP="002519A8">
      <w:pPr>
        <w:pStyle w:val="3Text10b"/>
        <w:tabs>
          <w:tab w:val="clear" w:pos="360"/>
        </w:tabs>
        <w:spacing w:line="360" w:lineRule="auto"/>
        <w:ind w:left="0" w:hanging="284"/>
      </w:pPr>
      <w:r w:rsidRPr="00BC1179">
        <w:t xml:space="preserve">Tato Smlouva </w:t>
      </w:r>
      <w:r w:rsidR="006A2136" w:rsidRPr="00BC1179">
        <w:t xml:space="preserve">jakož i veškeré dodatky mohou </w:t>
      </w:r>
      <w:r w:rsidR="00980EB1">
        <w:t>budou</w:t>
      </w:r>
      <w:r w:rsidR="006A2136" w:rsidRPr="00BC1179">
        <w:t xml:space="preserve"> </w:t>
      </w:r>
      <w:r w:rsidRPr="00BC1179">
        <w:t>uzavřeny v</w:t>
      </w:r>
      <w:r w:rsidR="00980EB1">
        <w:t> </w:t>
      </w:r>
      <w:r w:rsidRPr="00BC1179">
        <w:t>elektronické</w:t>
      </w:r>
      <w:r w:rsidR="00980EB1">
        <w:t xml:space="preserve"> podobě</w:t>
      </w:r>
      <w:r w:rsidRPr="00BC1179">
        <w:t xml:space="preserve">. </w:t>
      </w:r>
      <w:r w:rsidR="00980EB1">
        <w:t>O</w:t>
      </w:r>
      <w:r w:rsidR="00980EB1" w:rsidRPr="00BC1179">
        <w:t xml:space="preserve">právnění </w:t>
      </w:r>
      <w:r w:rsidR="00980EB1">
        <w:t>z</w:t>
      </w:r>
      <w:r w:rsidR="00980EB1" w:rsidRPr="00BC1179">
        <w:t xml:space="preserve">ástupci obou smluvních stran </w:t>
      </w:r>
      <w:r w:rsidRPr="00BC1179">
        <w:t>opatří Smlouvu nebo dodatek svými kvalifikovanými elektronickými podpisy</w:t>
      </w:r>
      <w:r w:rsidR="006A2136" w:rsidRPr="00BC1179">
        <w:t>.</w:t>
      </w:r>
    </w:p>
    <w:p w14:paraId="26B0BB65" w14:textId="7E598E49" w:rsidR="00653046" w:rsidRPr="003F4460" w:rsidRDefault="00653046" w:rsidP="002519A8">
      <w:pPr>
        <w:pStyle w:val="3Text10b"/>
        <w:tabs>
          <w:tab w:val="clear" w:pos="360"/>
        </w:tabs>
        <w:spacing w:line="360" w:lineRule="auto"/>
        <w:ind w:left="0" w:hanging="284"/>
      </w:pPr>
      <w:r w:rsidRPr="003F4460">
        <w:t>Nedílnou součástí této Smlouvy jsou následující přílohy</w:t>
      </w:r>
      <w:r w:rsidR="00197AC1">
        <w:t>:</w:t>
      </w:r>
    </w:p>
    <w:p w14:paraId="19CB48B3" w14:textId="3FB3EB52" w:rsidR="00653046" w:rsidRDefault="00653046" w:rsidP="002519A8">
      <w:pPr>
        <w:pStyle w:val="4seznam"/>
        <w:spacing w:line="360" w:lineRule="auto"/>
      </w:pPr>
      <w:bookmarkStart w:id="15" w:name="_Ref100609876"/>
      <w:r>
        <w:t>Specifikace elektrických jednotek</w:t>
      </w:r>
      <w:bookmarkEnd w:id="15"/>
    </w:p>
    <w:p w14:paraId="7D4FED2B" w14:textId="5CBCF879" w:rsidR="00D05D5F" w:rsidRPr="00BA646D" w:rsidRDefault="00D05D5F" w:rsidP="002519A8">
      <w:pPr>
        <w:pStyle w:val="4seznam"/>
        <w:spacing w:line="360" w:lineRule="auto"/>
      </w:pPr>
      <w:bookmarkStart w:id="16" w:name="_Ref106824234"/>
      <w:r w:rsidRPr="00F70480">
        <w:t>Tabulka</w:t>
      </w:r>
      <w:r>
        <w:t xml:space="preserve"> smluvních pokut</w:t>
      </w:r>
      <w:bookmarkEnd w:id="16"/>
    </w:p>
    <w:p w14:paraId="24675D76" w14:textId="27165152" w:rsidR="00BA646D" w:rsidRPr="00BA646D" w:rsidRDefault="00BA646D" w:rsidP="00EE7CC4">
      <w:pPr>
        <w:pStyle w:val="Nadpis1"/>
        <w:numPr>
          <w:ilvl w:val="0"/>
          <w:numId w:val="0"/>
        </w:numPr>
        <w:spacing w:before="1200" w:line="360" w:lineRule="auto"/>
        <w:ind w:left="567"/>
        <w:jc w:val="center"/>
        <w:rPr>
          <w:rFonts w:asciiTheme="minorHAnsi" w:hAnsiTheme="minorHAnsi" w:cstheme="minorHAnsi"/>
          <w:b/>
          <w:bCs/>
          <w:sz w:val="22"/>
          <w:szCs w:val="22"/>
        </w:rPr>
      </w:pPr>
      <w:r w:rsidRPr="00BA646D">
        <w:rPr>
          <w:rFonts w:asciiTheme="minorHAnsi" w:hAnsiTheme="minorHAnsi" w:cstheme="minorHAnsi"/>
          <w:b/>
          <w:bCs/>
          <w:sz w:val="22"/>
          <w:szCs w:val="22"/>
        </w:rPr>
        <w:t>Doložka</w:t>
      </w:r>
    </w:p>
    <w:p w14:paraId="2C793AB4" w14:textId="77777777" w:rsidR="00BA646D" w:rsidRPr="00BA646D" w:rsidRDefault="00BA646D" w:rsidP="002519A8">
      <w:pPr>
        <w:keepNext/>
        <w:spacing w:line="360" w:lineRule="auto"/>
        <w:jc w:val="center"/>
        <w:rPr>
          <w:rFonts w:asciiTheme="minorHAnsi" w:hAnsiTheme="minorHAnsi" w:cstheme="minorHAnsi"/>
        </w:rPr>
      </w:pPr>
      <w:r w:rsidRPr="00BA646D">
        <w:rPr>
          <w:rFonts w:asciiTheme="minorHAnsi" w:hAnsiTheme="minorHAnsi" w:cstheme="minorHAnsi"/>
          <w:b/>
          <w:bCs/>
        </w:rPr>
        <w:t>podle § 23 zákona č. 129/2000 Sb., o krajích, v platném znění,</w:t>
      </w:r>
    </w:p>
    <w:p w14:paraId="1302588E" w14:textId="4725D4AF" w:rsidR="00BA646D" w:rsidRPr="00BA646D" w:rsidRDefault="00BA646D" w:rsidP="002519A8">
      <w:pPr>
        <w:pStyle w:val="Zkladntext2"/>
        <w:tabs>
          <w:tab w:val="left" w:pos="720"/>
        </w:tabs>
        <w:spacing w:line="360" w:lineRule="auto"/>
        <w:jc w:val="both"/>
        <w:rPr>
          <w:rFonts w:asciiTheme="minorHAnsi" w:hAnsiTheme="minorHAnsi" w:cstheme="minorHAnsi"/>
        </w:rPr>
      </w:pPr>
      <w:r w:rsidRPr="00BA646D">
        <w:rPr>
          <w:rFonts w:asciiTheme="minorHAnsi" w:hAnsiTheme="minorHAnsi" w:cstheme="minorHAnsi"/>
        </w:rPr>
        <w:t>Tato Smlouva byla schválena Radou Jihomoravského kraje na</w:t>
      </w:r>
      <w:r w:rsidR="00A455E3">
        <w:rPr>
          <w:rFonts w:asciiTheme="minorHAnsi" w:hAnsiTheme="minorHAnsi" w:cstheme="minorHAnsi"/>
        </w:rPr>
        <w:t xml:space="preserve"> </w:t>
      </w:r>
      <w:r w:rsidR="00795A0E">
        <w:rPr>
          <w:rFonts w:asciiTheme="minorHAnsi" w:hAnsiTheme="minorHAnsi" w:cstheme="minorHAnsi"/>
        </w:rPr>
        <w:t>………..</w:t>
      </w:r>
      <w:r w:rsidR="00C47806">
        <w:rPr>
          <w:rFonts w:asciiTheme="minorHAnsi" w:hAnsiTheme="minorHAnsi" w:cstheme="minorHAnsi"/>
        </w:rPr>
        <w:t>.</w:t>
      </w:r>
      <w:r w:rsidR="00A455E3">
        <w:rPr>
          <w:rFonts w:asciiTheme="minorHAnsi" w:hAnsiTheme="minorHAnsi" w:cstheme="minorHAnsi"/>
        </w:rPr>
        <w:t xml:space="preserve"> </w:t>
      </w:r>
      <w:r w:rsidRPr="00BA646D">
        <w:rPr>
          <w:rFonts w:asciiTheme="minorHAnsi" w:hAnsiTheme="minorHAnsi" w:cstheme="minorHAnsi"/>
        </w:rPr>
        <w:t xml:space="preserve">schůzi, konané dne </w:t>
      </w:r>
      <w:r w:rsidR="00795A0E">
        <w:rPr>
          <w:rFonts w:asciiTheme="minorHAnsi" w:hAnsiTheme="minorHAnsi" w:cstheme="minorHAnsi"/>
        </w:rPr>
        <w:t>……….</w:t>
      </w:r>
      <w:r w:rsidRPr="00BA646D">
        <w:rPr>
          <w:rFonts w:asciiTheme="minorHAnsi" w:hAnsiTheme="minorHAnsi" w:cstheme="minorHAnsi"/>
        </w:rPr>
        <w:t>, usnesením č. </w:t>
      </w:r>
      <w:r w:rsidR="00795A0E">
        <w:rPr>
          <w:rFonts w:asciiTheme="minorHAnsi" w:hAnsiTheme="minorHAnsi" w:cstheme="minorHAnsi"/>
        </w:rPr>
        <w:t>…………..</w:t>
      </w:r>
      <w:r w:rsidRPr="00BA646D">
        <w:rPr>
          <w:rFonts w:asciiTheme="minorHAnsi" w:hAnsiTheme="minorHAnsi" w:cstheme="minorHAnsi"/>
        </w:rPr>
        <w:t xml:space="preserve">  nadpoloviční většinou hlasů všech členů rady kraje. </w:t>
      </w:r>
    </w:p>
    <w:p w14:paraId="21C43F77" w14:textId="77777777" w:rsidR="00BA646D" w:rsidRPr="00BA646D" w:rsidRDefault="00BA646D" w:rsidP="002519A8">
      <w:pPr>
        <w:pStyle w:val="HHTitle2"/>
        <w:pageBreakBefore/>
        <w:spacing w:line="360" w:lineRule="auto"/>
        <w:jc w:val="left"/>
        <w:rPr>
          <w:rFonts w:asciiTheme="minorHAnsi" w:hAnsiTheme="minorHAnsi" w:cstheme="minorHAnsi"/>
          <w:szCs w:val="22"/>
        </w:rPr>
      </w:pPr>
      <w:r w:rsidRPr="00BA646D">
        <w:rPr>
          <w:rFonts w:asciiTheme="minorHAnsi" w:hAnsiTheme="minorHAnsi" w:cstheme="minorHAnsi"/>
          <w:szCs w:val="22"/>
        </w:rPr>
        <w:t>podpisová strana</w:t>
      </w:r>
    </w:p>
    <w:p w14:paraId="00C384E3" w14:textId="53B19071" w:rsidR="00BA646D" w:rsidRPr="00AD17DF" w:rsidRDefault="00426012" w:rsidP="002519A8">
      <w:pPr>
        <w:spacing w:line="360" w:lineRule="auto"/>
        <w:rPr>
          <w:b/>
        </w:rPr>
      </w:pPr>
      <w:r>
        <w:rPr>
          <w:b/>
        </w:rPr>
        <w:t>Smluvní s</w:t>
      </w:r>
      <w:r w:rsidR="00BA646D" w:rsidRPr="00AD17DF">
        <w:rPr>
          <w:b/>
        </w:rPr>
        <w:t>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573"/>
        <w:gridCol w:w="4749"/>
      </w:tblGrid>
      <w:tr w:rsidR="00BA646D" w:rsidRPr="00AD17DF" w14:paraId="1C7C0DBB" w14:textId="77777777" w:rsidTr="00872639">
        <w:tc>
          <w:tcPr>
            <w:tcW w:w="4573" w:type="dxa"/>
          </w:tcPr>
          <w:p w14:paraId="67CDA4F8" w14:textId="2D3F233F" w:rsidR="00BA646D" w:rsidRPr="00AD17DF" w:rsidRDefault="00BA646D" w:rsidP="002519A8">
            <w:pPr>
              <w:spacing w:after="60" w:line="360" w:lineRule="auto"/>
            </w:pPr>
            <w:r>
              <w:rPr>
                <w:b/>
              </w:rPr>
              <w:t>Pronajímatel</w:t>
            </w:r>
          </w:p>
        </w:tc>
        <w:tc>
          <w:tcPr>
            <w:tcW w:w="4749" w:type="dxa"/>
          </w:tcPr>
          <w:p w14:paraId="573EBA40" w14:textId="3FD65ED4" w:rsidR="00BA646D" w:rsidRPr="004302E8" w:rsidRDefault="00BA646D" w:rsidP="002519A8">
            <w:pPr>
              <w:spacing w:after="60" w:line="360" w:lineRule="auto"/>
            </w:pPr>
            <w:r w:rsidRPr="004302E8">
              <w:rPr>
                <w:b/>
              </w:rPr>
              <w:t>Nájemce</w:t>
            </w:r>
          </w:p>
        </w:tc>
      </w:tr>
      <w:tr w:rsidR="00BA646D" w:rsidRPr="00AD17DF" w14:paraId="67CAD203" w14:textId="77777777" w:rsidTr="00872639">
        <w:tc>
          <w:tcPr>
            <w:tcW w:w="4573" w:type="dxa"/>
          </w:tcPr>
          <w:p w14:paraId="2DB2B168" w14:textId="691B75AA" w:rsidR="00BA646D" w:rsidRPr="00AD17DF" w:rsidRDefault="00BA646D" w:rsidP="002519A8">
            <w:pPr>
              <w:spacing w:after="60" w:line="360" w:lineRule="auto"/>
            </w:pPr>
            <w:r w:rsidRPr="00AD17DF">
              <w:t xml:space="preserve">Datum: </w:t>
            </w:r>
            <w:r w:rsidR="00980EB1">
              <w:rPr>
                <w:bCs/>
              </w:rPr>
              <w:t>dle elektronického podpisu</w:t>
            </w:r>
          </w:p>
        </w:tc>
        <w:tc>
          <w:tcPr>
            <w:tcW w:w="4749" w:type="dxa"/>
          </w:tcPr>
          <w:p w14:paraId="0A688BE0" w14:textId="4DA12028" w:rsidR="00BA646D" w:rsidRPr="00AD17DF" w:rsidRDefault="00BA646D" w:rsidP="002519A8">
            <w:pPr>
              <w:spacing w:after="60" w:line="360" w:lineRule="auto"/>
              <w:rPr>
                <w:b/>
              </w:rPr>
            </w:pPr>
            <w:r w:rsidRPr="00AD17DF">
              <w:t xml:space="preserve">Datum: </w:t>
            </w:r>
            <w:r w:rsidR="00980EB1">
              <w:rPr>
                <w:bCs/>
              </w:rPr>
              <w:t>dle elektronického podpisu</w:t>
            </w:r>
          </w:p>
        </w:tc>
      </w:tr>
      <w:tr w:rsidR="00BA646D" w:rsidRPr="00AD17DF" w14:paraId="3ED6DD7E" w14:textId="77777777" w:rsidTr="00872639">
        <w:tc>
          <w:tcPr>
            <w:tcW w:w="4573" w:type="dxa"/>
          </w:tcPr>
          <w:p w14:paraId="6AE79B6C" w14:textId="77777777" w:rsidR="00BA646D" w:rsidRPr="00AD17DF" w:rsidRDefault="00BA646D" w:rsidP="002519A8">
            <w:pPr>
              <w:spacing w:after="60" w:line="360" w:lineRule="auto"/>
            </w:pPr>
          </w:p>
          <w:p w14:paraId="5242725F" w14:textId="77777777" w:rsidR="00BA646D" w:rsidRPr="00AD17DF" w:rsidRDefault="00BA646D" w:rsidP="002519A8">
            <w:pPr>
              <w:spacing w:after="60" w:line="360" w:lineRule="auto"/>
            </w:pPr>
          </w:p>
          <w:p w14:paraId="5A2A9554" w14:textId="77777777" w:rsidR="00BA646D" w:rsidRPr="00AD17DF" w:rsidRDefault="00BA646D" w:rsidP="002519A8">
            <w:pPr>
              <w:spacing w:after="60" w:line="360" w:lineRule="auto"/>
            </w:pPr>
            <w:r w:rsidRPr="00AD17DF">
              <w:t>_______________________________________</w:t>
            </w:r>
          </w:p>
        </w:tc>
        <w:tc>
          <w:tcPr>
            <w:tcW w:w="4749" w:type="dxa"/>
          </w:tcPr>
          <w:p w14:paraId="2EAFAA28" w14:textId="77777777" w:rsidR="00BA646D" w:rsidRPr="00AD17DF" w:rsidRDefault="00BA646D" w:rsidP="002519A8">
            <w:pPr>
              <w:spacing w:after="60" w:line="360" w:lineRule="auto"/>
            </w:pPr>
          </w:p>
          <w:p w14:paraId="241F96ED" w14:textId="77777777" w:rsidR="00BA646D" w:rsidRPr="00AD17DF" w:rsidRDefault="00BA646D" w:rsidP="002519A8">
            <w:pPr>
              <w:spacing w:after="60" w:line="360" w:lineRule="auto"/>
            </w:pPr>
          </w:p>
          <w:p w14:paraId="6AEDC621" w14:textId="77777777" w:rsidR="00BA646D" w:rsidRPr="00AD17DF" w:rsidRDefault="00BA646D" w:rsidP="002519A8">
            <w:pPr>
              <w:spacing w:after="60" w:line="360" w:lineRule="auto"/>
            </w:pPr>
            <w:r w:rsidRPr="00AD17DF">
              <w:t>_______________________________________</w:t>
            </w:r>
          </w:p>
        </w:tc>
      </w:tr>
      <w:tr w:rsidR="00BA646D" w:rsidRPr="00AD17DF" w14:paraId="312DD580" w14:textId="77777777" w:rsidTr="00872639">
        <w:tc>
          <w:tcPr>
            <w:tcW w:w="4573" w:type="dxa"/>
          </w:tcPr>
          <w:p w14:paraId="1B8BCBDC" w14:textId="63B3942E" w:rsidR="00980EB1" w:rsidRDefault="00980EB1" w:rsidP="002519A8">
            <w:pPr>
              <w:spacing w:after="60" w:line="360" w:lineRule="auto"/>
            </w:pPr>
            <w:r>
              <w:t xml:space="preserve">Pronajímatel: </w:t>
            </w:r>
            <w:r w:rsidRPr="002E552A">
              <w:rPr>
                <w:b/>
              </w:rPr>
              <w:t>Jihomoravský kraj</w:t>
            </w:r>
          </w:p>
          <w:p w14:paraId="53FC0E34" w14:textId="458BB42C" w:rsidR="00BA646D" w:rsidRPr="00AD17DF" w:rsidRDefault="00BA646D" w:rsidP="002519A8">
            <w:pPr>
              <w:spacing w:after="60" w:line="360" w:lineRule="auto"/>
            </w:pPr>
            <w:r w:rsidRPr="00AD17DF">
              <w:t xml:space="preserve">Jméno: </w:t>
            </w:r>
            <w:r w:rsidR="00C47806">
              <w:rPr>
                <w:bCs/>
              </w:rPr>
              <w:t>Mgr. Jan Grolich</w:t>
            </w:r>
          </w:p>
          <w:p w14:paraId="07B9BC28" w14:textId="23E83480" w:rsidR="00BA646D" w:rsidRPr="00AD17DF" w:rsidRDefault="00BA646D" w:rsidP="00C47806">
            <w:pPr>
              <w:spacing w:after="60" w:line="360" w:lineRule="auto"/>
            </w:pPr>
            <w:r w:rsidRPr="00AD17DF">
              <w:t xml:space="preserve">Funkce: </w:t>
            </w:r>
            <w:r w:rsidR="00C47806">
              <w:rPr>
                <w:bCs/>
              </w:rPr>
              <w:t>hejtman</w:t>
            </w:r>
          </w:p>
        </w:tc>
        <w:tc>
          <w:tcPr>
            <w:tcW w:w="4566" w:type="dxa"/>
          </w:tcPr>
          <w:p w14:paraId="10543316" w14:textId="4E276E8E" w:rsidR="00980EB1" w:rsidRDefault="00980EB1" w:rsidP="002519A8">
            <w:pPr>
              <w:spacing w:after="60" w:line="360" w:lineRule="auto"/>
            </w:pPr>
            <w:r>
              <w:t xml:space="preserve">Nájemce: </w:t>
            </w:r>
            <w:r w:rsidRPr="00C2313E">
              <w:rPr>
                <w:b/>
                <w:highlight w:val="yellow"/>
              </w:rPr>
              <w:t>BUDE DOPLNĚNO</w:t>
            </w:r>
          </w:p>
          <w:p w14:paraId="7B740725" w14:textId="5D188286" w:rsidR="00BA646D" w:rsidRPr="00AD17DF" w:rsidRDefault="00BA646D" w:rsidP="002519A8">
            <w:pPr>
              <w:spacing w:after="60" w:line="360" w:lineRule="auto"/>
            </w:pPr>
            <w:r w:rsidRPr="00AD17DF">
              <w:t xml:space="preserve">Jméno: </w:t>
            </w:r>
            <w:r w:rsidR="00296F91" w:rsidRPr="00C2313E">
              <w:rPr>
                <w:b/>
                <w:highlight w:val="yellow"/>
              </w:rPr>
              <w:t>BUDE DOPLNĚNO</w:t>
            </w:r>
          </w:p>
          <w:p w14:paraId="2D43149F" w14:textId="3701E5C0" w:rsidR="00BA646D" w:rsidRDefault="00BA646D" w:rsidP="002519A8">
            <w:pPr>
              <w:spacing w:after="60" w:line="360" w:lineRule="auto"/>
              <w:rPr>
                <w:bCs/>
              </w:rPr>
            </w:pPr>
            <w:r w:rsidRPr="00AD17DF">
              <w:t xml:space="preserve">Funkce: </w:t>
            </w:r>
            <w:r w:rsidR="00296F91" w:rsidRPr="00C2313E">
              <w:rPr>
                <w:b/>
                <w:highlight w:val="yellow"/>
              </w:rPr>
              <w:t>BUDE DOPLNĚNO</w:t>
            </w:r>
          </w:p>
          <w:p w14:paraId="017AED1C" w14:textId="77777777" w:rsidR="00BA646D" w:rsidRDefault="00BA646D" w:rsidP="002519A8">
            <w:pPr>
              <w:spacing w:after="60" w:line="360" w:lineRule="auto"/>
            </w:pPr>
          </w:p>
          <w:p w14:paraId="63E6FA60" w14:textId="77777777" w:rsidR="00BA646D" w:rsidRPr="00AD17DF" w:rsidRDefault="00BA646D" w:rsidP="002519A8">
            <w:pPr>
              <w:spacing w:after="60" w:line="360" w:lineRule="auto"/>
            </w:pPr>
          </w:p>
          <w:p w14:paraId="2F201F5A" w14:textId="77777777" w:rsidR="00BA646D" w:rsidRPr="00AD17DF" w:rsidRDefault="00BA646D" w:rsidP="002519A8">
            <w:pPr>
              <w:spacing w:after="60" w:line="360" w:lineRule="auto"/>
            </w:pPr>
          </w:p>
          <w:p w14:paraId="7E5F82E7" w14:textId="20E4E4A0" w:rsidR="00BA646D" w:rsidRPr="00AD17DF" w:rsidRDefault="00BA646D" w:rsidP="002519A8">
            <w:pPr>
              <w:spacing w:after="60" w:line="360" w:lineRule="auto"/>
            </w:pPr>
          </w:p>
        </w:tc>
      </w:tr>
      <w:tr w:rsidR="00BA646D" w:rsidRPr="00AD17DF" w14:paraId="19532CBE" w14:textId="77777777" w:rsidTr="00872639">
        <w:tc>
          <w:tcPr>
            <w:tcW w:w="4573" w:type="dxa"/>
          </w:tcPr>
          <w:p w14:paraId="46645376" w14:textId="77777777" w:rsidR="00BA646D" w:rsidRPr="00AD17DF" w:rsidRDefault="00BA646D" w:rsidP="002519A8">
            <w:pPr>
              <w:spacing w:after="60" w:line="360" w:lineRule="auto"/>
            </w:pPr>
          </w:p>
        </w:tc>
        <w:tc>
          <w:tcPr>
            <w:tcW w:w="4566" w:type="dxa"/>
          </w:tcPr>
          <w:p w14:paraId="4C18C717" w14:textId="77777777" w:rsidR="00BA646D" w:rsidRDefault="00BA646D" w:rsidP="002519A8">
            <w:pPr>
              <w:spacing w:after="60" w:line="360" w:lineRule="auto"/>
            </w:pPr>
          </w:p>
          <w:p w14:paraId="6D9AA7FA" w14:textId="77777777" w:rsidR="00BA646D" w:rsidRDefault="00BA646D" w:rsidP="002519A8">
            <w:pPr>
              <w:spacing w:after="60" w:line="360" w:lineRule="auto"/>
            </w:pPr>
          </w:p>
          <w:p w14:paraId="612B0DDD" w14:textId="77777777" w:rsidR="00BA646D" w:rsidRDefault="00BA646D" w:rsidP="002519A8">
            <w:pPr>
              <w:spacing w:after="60" w:line="360" w:lineRule="auto"/>
            </w:pPr>
          </w:p>
          <w:p w14:paraId="4BBFD4CA" w14:textId="77777777" w:rsidR="00BA646D" w:rsidRPr="00AD17DF" w:rsidRDefault="00BA646D" w:rsidP="002519A8">
            <w:pPr>
              <w:spacing w:after="60" w:line="360" w:lineRule="auto"/>
            </w:pPr>
          </w:p>
        </w:tc>
      </w:tr>
    </w:tbl>
    <w:p w14:paraId="5C0C0DE2" w14:textId="77777777" w:rsidR="00BA646D" w:rsidRPr="00BA646D" w:rsidRDefault="00BA646D" w:rsidP="002519A8">
      <w:pPr>
        <w:pStyle w:val="HHTitle2"/>
        <w:spacing w:line="360" w:lineRule="auto"/>
        <w:jc w:val="left"/>
        <w:rPr>
          <w:rFonts w:asciiTheme="minorHAnsi" w:hAnsiTheme="minorHAnsi" w:cstheme="minorHAnsi"/>
          <w:szCs w:val="22"/>
          <w:u w:val="single"/>
        </w:rPr>
      </w:pPr>
    </w:p>
    <w:sectPr w:rsidR="00BA646D" w:rsidRPr="00BA646D" w:rsidSect="005F04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F7FE7" w14:textId="77777777" w:rsidR="0076676E" w:rsidRDefault="0076676E" w:rsidP="0083136F">
      <w:pPr>
        <w:spacing w:after="0" w:line="240" w:lineRule="auto"/>
      </w:pPr>
      <w:r>
        <w:separator/>
      </w:r>
    </w:p>
  </w:endnote>
  <w:endnote w:type="continuationSeparator" w:id="0">
    <w:p w14:paraId="47468EA6" w14:textId="77777777" w:rsidR="0076676E" w:rsidRDefault="0076676E" w:rsidP="0083136F">
      <w:pPr>
        <w:spacing w:after="0" w:line="240" w:lineRule="auto"/>
      </w:pPr>
      <w:r>
        <w:continuationSeparator/>
      </w:r>
    </w:p>
  </w:endnote>
  <w:endnote w:type="continuationNotice" w:id="1">
    <w:p w14:paraId="0F39FD27" w14:textId="77777777" w:rsidR="0076676E" w:rsidRDefault="007667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FFEB" w14:textId="77777777" w:rsidR="00EF2341" w:rsidRDefault="00EF23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424702"/>
      <w:docPartObj>
        <w:docPartGallery w:val="Page Numbers (Bottom of Page)"/>
        <w:docPartUnique/>
      </w:docPartObj>
    </w:sdtPr>
    <w:sdtContent>
      <w:sdt>
        <w:sdtPr>
          <w:id w:val="1468548520"/>
          <w:docPartObj>
            <w:docPartGallery w:val="Page Numbers (Top of Page)"/>
            <w:docPartUnique/>
          </w:docPartObj>
        </w:sdtPr>
        <w:sdtContent>
          <w:p w14:paraId="3F0C950A" w14:textId="5A92CAC6" w:rsidR="00811471" w:rsidRPr="00D05B00" w:rsidRDefault="00811471" w:rsidP="00D05B0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E63B22">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63B22">
              <w:rPr>
                <w:b/>
                <w:bCs/>
                <w:noProof/>
              </w:rPr>
              <w:t>12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197908"/>
      <w:docPartObj>
        <w:docPartGallery w:val="Page Numbers (Bottom of Page)"/>
        <w:docPartUnique/>
      </w:docPartObj>
    </w:sdtPr>
    <w:sdtContent>
      <w:sdt>
        <w:sdtPr>
          <w:id w:val="-1769616900"/>
          <w:docPartObj>
            <w:docPartGallery w:val="Page Numbers (Top of Page)"/>
            <w:docPartUnique/>
          </w:docPartObj>
        </w:sdtPr>
        <w:sdtContent>
          <w:p w14:paraId="62F7CD4A" w14:textId="22B42805" w:rsidR="00811471" w:rsidRDefault="00811471" w:rsidP="00D05B0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E63B22">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63B22">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34E71" w14:textId="77777777" w:rsidR="0076676E" w:rsidRDefault="0076676E" w:rsidP="0083136F">
      <w:pPr>
        <w:spacing w:after="0" w:line="240" w:lineRule="auto"/>
      </w:pPr>
      <w:r>
        <w:separator/>
      </w:r>
    </w:p>
  </w:footnote>
  <w:footnote w:type="continuationSeparator" w:id="0">
    <w:p w14:paraId="64D5D710" w14:textId="77777777" w:rsidR="0076676E" w:rsidRDefault="0076676E" w:rsidP="0083136F">
      <w:pPr>
        <w:spacing w:after="0" w:line="240" w:lineRule="auto"/>
      </w:pPr>
      <w:r>
        <w:continuationSeparator/>
      </w:r>
    </w:p>
  </w:footnote>
  <w:footnote w:type="continuationNotice" w:id="1">
    <w:p w14:paraId="281205B0" w14:textId="77777777" w:rsidR="0076676E" w:rsidRDefault="007667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41C95" w14:textId="77777777" w:rsidR="00EF2341" w:rsidRDefault="00EF23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5FAC9" w14:textId="77777777" w:rsidR="00EF2341" w:rsidRDefault="00EF234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ECDB2" w14:textId="77777777" w:rsidR="00EF2341" w:rsidRDefault="00EF23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04F1"/>
    <w:multiLevelType w:val="hybridMultilevel"/>
    <w:tmpl w:val="F99445B4"/>
    <w:lvl w:ilvl="0" w:tplc="CE9CB2F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9A7F87"/>
    <w:multiLevelType w:val="multilevel"/>
    <w:tmpl w:val="1BD0817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25956CD"/>
    <w:multiLevelType w:val="multilevel"/>
    <w:tmpl w:val="EA821422"/>
    <w:lvl w:ilvl="0">
      <w:start w:val="1"/>
      <w:numFmt w:val="decimal"/>
      <w:pStyle w:val="3Text10b"/>
      <w:lvlText w:val="%1."/>
      <w:lvlJc w:val="right"/>
      <w:pPr>
        <w:tabs>
          <w:tab w:val="num" w:pos="360"/>
        </w:tabs>
        <w:ind w:left="360" w:hanging="76"/>
      </w:pPr>
      <w:rPr>
        <w:rFonts w:hint="default"/>
        <w:b w:val="0"/>
        <w:i w: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3DA5200D"/>
    <w:multiLevelType w:val="multilevel"/>
    <w:tmpl w:val="2B12AF5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7F01097"/>
    <w:multiLevelType w:val="hybridMultilevel"/>
    <w:tmpl w:val="201E9A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C2F36BD"/>
    <w:multiLevelType w:val="multilevel"/>
    <w:tmpl w:val="1BD0817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5D60297"/>
    <w:multiLevelType w:val="hybridMultilevel"/>
    <w:tmpl w:val="C408EB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851AC21C"/>
    <w:lvl w:ilvl="0">
      <w:start w:val="1"/>
      <w:numFmt w:val="upperRoman"/>
      <w:pStyle w:val="5slovannadpis"/>
      <w:suff w:val="nothing"/>
      <w:lvlText w:val="%1."/>
      <w:lvlJc w:val="center"/>
      <w:pPr>
        <w:ind w:left="4897"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25153939">
    <w:abstractNumId w:val="8"/>
  </w:num>
  <w:num w:numId="2" w16cid:durableId="400300083">
    <w:abstractNumId w:val="3"/>
  </w:num>
  <w:num w:numId="3" w16cid:durableId="4062228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9293397">
    <w:abstractNumId w:val="2"/>
  </w:num>
  <w:num w:numId="5" w16cid:durableId="2058778865">
    <w:abstractNumId w:val="9"/>
  </w:num>
  <w:num w:numId="6" w16cid:durableId="11159054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45208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54773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27650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72871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46050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3420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3712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27859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85257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34839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0370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496795">
    <w:abstractNumId w:val="2"/>
  </w:num>
  <w:num w:numId="19" w16cid:durableId="2116245017">
    <w:abstractNumId w:val="2"/>
  </w:num>
  <w:num w:numId="20" w16cid:durableId="312174542">
    <w:abstractNumId w:val="3"/>
  </w:num>
  <w:num w:numId="21" w16cid:durableId="446780587">
    <w:abstractNumId w:val="3"/>
  </w:num>
  <w:num w:numId="22" w16cid:durableId="1401905267">
    <w:abstractNumId w:val="2"/>
  </w:num>
  <w:num w:numId="23" w16cid:durableId="1239173314">
    <w:abstractNumId w:val="4"/>
  </w:num>
  <w:num w:numId="24" w16cid:durableId="2020305393">
    <w:abstractNumId w:val="6"/>
  </w:num>
  <w:num w:numId="25" w16cid:durableId="1297446766">
    <w:abstractNumId w:val="2"/>
  </w:num>
  <w:num w:numId="26" w16cid:durableId="1835417863">
    <w:abstractNumId w:val="2"/>
  </w:num>
  <w:num w:numId="27" w16cid:durableId="722607964">
    <w:abstractNumId w:val="2"/>
  </w:num>
  <w:num w:numId="28" w16cid:durableId="1095370782">
    <w:abstractNumId w:val="2"/>
  </w:num>
  <w:num w:numId="29" w16cid:durableId="838156566">
    <w:abstractNumId w:val="2"/>
  </w:num>
  <w:num w:numId="30" w16cid:durableId="485826692">
    <w:abstractNumId w:val="2"/>
  </w:num>
  <w:num w:numId="31" w16cid:durableId="568418796">
    <w:abstractNumId w:val="2"/>
  </w:num>
  <w:num w:numId="32" w16cid:durableId="219295929">
    <w:abstractNumId w:val="2"/>
  </w:num>
  <w:num w:numId="33" w16cid:durableId="518783351">
    <w:abstractNumId w:val="2"/>
  </w:num>
  <w:num w:numId="34" w16cid:durableId="2031452101">
    <w:abstractNumId w:val="2"/>
  </w:num>
  <w:num w:numId="35" w16cid:durableId="2081127847">
    <w:abstractNumId w:val="2"/>
  </w:num>
  <w:num w:numId="36" w16cid:durableId="2068918300">
    <w:abstractNumId w:val="2"/>
  </w:num>
  <w:num w:numId="37" w16cid:durableId="141392766">
    <w:abstractNumId w:val="2"/>
  </w:num>
  <w:num w:numId="38" w16cid:durableId="669723517">
    <w:abstractNumId w:val="3"/>
  </w:num>
  <w:num w:numId="39" w16cid:durableId="2021277928">
    <w:abstractNumId w:val="2"/>
  </w:num>
  <w:num w:numId="40" w16cid:durableId="319846357">
    <w:abstractNumId w:val="0"/>
  </w:num>
  <w:num w:numId="41" w16cid:durableId="1962420701">
    <w:abstractNumId w:val="2"/>
  </w:num>
  <w:num w:numId="42" w16cid:durableId="60458046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92"/>
    <w:rsid w:val="000023B9"/>
    <w:rsid w:val="00002453"/>
    <w:rsid w:val="0000387C"/>
    <w:rsid w:val="0000541D"/>
    <w:rsid w:val="0000759D"/>
    <w:rsid w:val="0001160D"/>
    <w:rsid w:val="0001530B"/>
    <w:rsid w:val="00015932"/>
    <w:rsid w:val="0001600B"/>
    <w:rsid w:val="00016010"/>
    <w:rsid w:val="00017585"/>
    <w:rsid w:val="00017986"/>
    <w:rsid w:val="00020981"/>
    <w:rsid w:val="000222CB"/>
    <w:rsid w:val="000234E1"/>
    <w:rsid w:val="000237DB"/>
    <w:rsid w:val="00027058"/>
    <w:rsid w:val="000300E4"/>
    <w:rsid w:val="00030573"/>
    <w:rsid w:val="00030849"/>
    <w:rsid w:val="000312D1"/>
    <w:rsid w:val="00033711"/>
    <w:rsid w:val="00033CD3"/>
    <w:rsid w:val="000342AE"/>
    <w:rsid w:val="0003556E"/>
    <w:rsid w:val="000356D4"/>
    <w:rsid w:val="00035F47"/>
    <w:rsid w:val="00036521"/>
    <w:rsid w:val="00036767"/>
    <w:rsid w:val="00040183"/>
    <w:rsid w:val="000403F5"/>
    <w:rsid w:val="00040CC6"/>
    <w:rsid w:val="00041ED2"/>
    <w:rsid w:val="0004374A"/>
    <w:rsid w:val="00043B50"/>
    <w:rsid w:val="0004472E"/>
    <w:rsid w:val="000453C6"/>
    <w:rsid w:val="00045D43"/>
    <w:rsid w:val="00047524"/>
    <w:rsid w:val="00047AB1"/>
    <w:rsid w:val="0005139F"/>
    <w:rsid w:val="00051E07"/>
    <w:rsid w:val="00052475"/>
    <w:rsid w:val="000544E4"/>
    <w:rsid w:val="00054BA9"/>
    <w:rsid w:val="00055CC0"/>
    <w:rsid w:val="00055FD4"/>
    <w:rsid w:val="0005697A"/>
    <w:rsid w:val="00056D04"/>
    <w:rsid w:val="000576BB"/>
    <w:rsid w:val="0005783B"/>
    <w:rsid w:val="000602AA"/>
    <w:rsid w:val="00060357"/>
    <w:rsid w:val="000607F0"/>
    <w:rsid w:val="00061472"/>
    <w:rsid w:val="000623FB"/>
    <w:rsid w:val="00066ED6"/>
    <w:rsid w:val="00072A4B"/>
    <w:rsid w:val="00074ABC"/>
    <w:rsid w:val="00074BC1"/>
    <w:rsid w:val="00074D51"/>
    <w:rsid w:val="000769CA"/>
    <w:rsid w:val="000812B6"/>
    <w:rsid w:val="000819D9"/>
    <w:rsid w:val="00081F33"/>
    <w:rsid w:val="000824C6"/>
    <w:rsid w:val="00083361"/>
    <w:rsid w:val="0008538A"/>
    <w:rsid w:val="00085FAF"/>
    <w:rsid w:val="0008648F"/>
    <w:rsid w:val="00086608"/>
    <w:rsid w:val="00087613"/>
    <w:rsid w:val="00087D80"/>
    <w:rsid w:val="0009164E"/>
    <w:rsid w:val="000924B0"/>
    <w:rsid w:val="000944D0"/>
    <w:rsid w:val="0009488C"/>
    <w:rsid w:val="00094F9C"/>
    <w:rsid w:val="000A13A4"/>
    <w:rsid w:val="000A1A71"/>
    <w:rsid w:val="000A3088"/>
    <w:rsid w:val="000A3480"/>
    <w:rsid w:val="000A3C9B"/>
    <w:rsid w:val="000A56A2"/>
    <w:rsid w:val="000A5B78"/>
    <w:rsid w:val="000B0B89"/>
    <w:rsid w:val="000B12AB"/>
    <w:rsid w:val="000B3020"/>
    <w:rsid w:val="000B397E"/>
    <w:rsid w:val="000B5FD3"/>
    <w:rsid w:val="000B5FFA"/>
    <w:rsid w:val="000B7178"/>
    <w:rsid w:val="000C056A"/>
    <w:rsid w:val="000C1EB5"/>
    <w:rsid w:val="000C49F9"/>
    <w:rsid w:val="000C5543"/>
    <w:rsid w:val="000D02C2"/>
    <w:rsid w:val="000D165A"/>
    <w:rsid w:val="000D31BC"/>
    <w:rsid w:val="000D40D2"/>
    <w:rsid w:val="000D5AAC"/>
    <w:rsid w:val="000D6A2D"/>
    <w:rsid w:val="000D6F5C"/>
    <w:rsid w:val="000D7AAD"/>
    <w:rsid w:val="000E03C9"/>
    <w:rsid w:val="000E0B54"/>
    <w:rsid w:val="000E1D4B"/>
    <w:rsid w:val="000E2429"/>
    <w:rsid w:val="000E330B"/>
    <w:rsid w:val="000E3BC2"/>
    <w:rsid w:val="000E44A9"/>
    <w:rsid w:val="000E4EF8"/>
    <w:rsid w:val="000E7CAA"/>
    <w:rsid w:val="000F00CD"/>
    <w:rsid w:val="000F016C"/>
    <w:rsid w:val="000F0434"/>
    <w:rsid w:val="000F1110"/>
    <w:rsid w:val="000F1FBC"/>
    <w:rsid w:val="000F23C2"/>
    <w:rsid w:val="000F2E83"/>
    <w:rsid w:val="000F31E8"/>
    <w:rsid w:val="000F3301"/>
    <w:rsid w:val="000F410B"/>
    <w:rsid w:val="000F4FD2"/>
    <w:rsid w:val="000F6008"/>
    <w:rsid w:val="000F720D"/>
    <w:rsid w:val="001007B4"/>
    <w:rsid w:val="00101B2B"/>
    <w:rsid w:val="00103577"/>
    <w:rsid w:val="001039A8"/>
    <w:rsid w:val="00103E66"/>
    <w:rsid w:val="00104DBB"/>
    <w:rsid w:val="00106F8C"/>
    <w:rsid w:val="001079E6"/>
    <w:rsid w:val="00110844"/>
    <w:rsid w:val="00111243"/>
    <w:rsid w:val="00111EFB"/>
    <w:rsid w:val="001129A1"/>
    <w:rsid w:val="00113797"/>
    <w:rsid w:val="00114121"/>
    <w:rsid w:val="0011737E"/>
    <w:rsid w:val="00120899"/>
    <w:rsid w:val="00123ED2"/>
    <w:rsid w:val="00124AAD"/>
    <w:rsid w:val="00124F45"/>
    <w:rsid w:val="00125A33"/>
    <w:rsid w:val="001266B8"/>
    <w:rsid w:val="00126F3A"/>
    <w:rsid w:val="001273C6"/>
    <w:rsid w:val="00130677"/>
    <w:rsid w:val="0013152A"/>
    <w:rsid w:val="00131E3D"/>
    <w:rsid w:val="001328A2"/>
    <w:rsid w:val="00133982"/>
    <w:rsid w:val="00135235"/>
    <w:rsid w:val="001353BA"/>
    <w:rsid w:val="0013687F"/>
    <w:rsid w:val="0014118D"/>
    <w:rsid w:val="001428BA"/>
    <w:rsid w:val="00143DFE"/>
    <w:rsid w:val="00144634"/>
    <w:rsid w:val="00144FD5"/>
    <w:rsid w:val="00145CC5"/>
    <w:rsid w:val="001464A8"/>
    <w:rsid w:val="00146595"/>
    <w:rsid w:val="00146D69"/>
    <w:rsid w:val="00147635"/>
    <w:rsid w:val="00151F78"/>
    <w:rsid w:val="00152B9A"/>
    <w:rsid w:val="00153E8B"/>
    <w:rsid w:val="001542B8"/>
    <w:rsid w:val="00155318"/>
    <w:rsid w:val="001565DB"/>
    <w:rsid w:val="00160706"/>
    <w:rsid w:val="00161391"/>
    <w:rsid w:val="00161762"/>
    <w:rsid w:val="00162874"/>
    <w:rsid w:val="00163335"/>
    <w:rsid w:val="00163B4C"/>
    <w:rsid w:val="0016537C"/>
    <w:rsid w:val="0016565C"/>
    <w:rsid w:val="0016663B"/>
    <w:rsid w:val="00167B83"/>
    <w:rsid w:val="00170870"/>
    <w:rsid w:val="00170C73"/>
    <w:rsid w:val="00172FDB"/>
    <w:rsid w:val="001738A3"/>
    <w:rsid w:val="00174A69"/>
    <w:rsid w:val="0017534F"/>
    <w:rsid w:val="0017551A"/>
    <w:rsid w:val="001812D2"/>
    <w:rsid w:val="001834C4"/>
    <w:rsid w:val="00183A94"/>
    <w:rsid w:val="001847F2"/>
    <w:rsid w:val="0018593D"/>
    <w:rsid w:val="00185E8B"/>
    <w:rsid w:val="00186F07"/>
    <w:rsid w:val="001877F5"/>
    <w:rsid w:val="00191441"/>
    <w:rsid w:val="0019256E"/>
    <w:rsid w:val="00193264"/>
    <w:rsid w:val="00194CD7"/>
    <w:rsid w:val="00195AD3"/>
    <w:rsid w:val="00196472"/>
    <w:rsid w:val="00196AC4"/>
    <w:rsid w:val="00196AFB"/>
    <w:rsid w:val="001970DD"/>
    <w:rsid w:val="00197AC1"/>
    <w:rsid w:val="001A2370"/>
    <w:rsid w:val="001A26CE"/>
    <w:rsid w:val="001A2B57"/>
    <w:rsid w:val="001A3457"/>
    <w:rsid w:val="001A50A5"/>
    <w:rsid w:val="001A5789"/>
    <w:rsid w:val="001A63BA"/>
    <w:rsid w:val="001A6497"/>
    <w:rsid w:val="001A6B8C"/>
    <w:rsid w:val="001B1408"/>
    <w:rsid w:val="001B2652"/>
    <w:rsid w:val="001B5E90"/>
    <w:rsid w:val="001B6E8B"/>
    <w:rsid w:val="001B7E2F"/>
    <w:rsid w:val="001C032D"/>
    <w:rsid w:val="001C0C6C"/>
    <w:rsid w:val="001C0E2B"/>
    <w:rsid w:val="001C1AF0"/>
    <w:rsid w:val="001C60B9"/>
    <w:rsid w:val="001C6C1A"/>
    <w:rsid w:val="001D0DB5"/>
    <w:rsid w:val="001D2BD4"/>
    <w:rsid w:val="001D2E13"/>
    <w:rsid w:val="001D3C63"/>
    <w:rsid w:val="001D4A71"/>
    <w:rsid w:val="001D4BDB"/>
    <w:rsid w:val="001D4D45"/>
    <w:rsid w:val="001D4F8B"/>
    <w:rsid w:val="001E37FF"/>
    <w:rsid w:val="001E5077"/>
    <w:rsid w:val="001E56AF"/>
    <w:rsid w:val="001E5B27"/>
    <w:rsid w:val="001E5FDA"/>
    <w:rsid w:val="001E6701"/>
    <w:rsid w:val="001E7864"/>
    <w:rsid w:val="001F130D"/>
    <w:rsid w:val="001F3DBE"/>
    <w:rsid w:val="001F5496"/>
    <w:rsid w:val="001F5D0C"/>
    <w:rsid w:val="001F6407"/>
    <w:rsid w:val="001F6629"/>
    <w:rsid w:val="002007B8"/>
    <w:rsid w:val="00203760"/>
    <w:rsid w:val="002042B3"/>
    <w:rsid w:val="00206293"/>
    <w:rsid w:val="002102E3"/>
    <w:rsid w:val="00210F89"/>
    <w:rsid w:val="00212993"/>
    <w:rsid w:val="00214B5E"/>
    <w:rsid w:val="00214B73"/>
    <w:rsid w:val="002203A2"/>
    <w:rsid w:val="00221892"/>
    <w:rsid w:val="002229CE"/>
    <w:rsid w:val="00223530"/>
    <w:rsid w:val="0022522E"/>
    <w:rsid w:val="00226850"/>
    <w:rsid w:val="0023034C"/>
    <w:rsid w:val="00230CA5"/>
    <w:rsid w:val="0023159C"/>
    <w:rsid w:val="00232EB5"/>
    <w:rsid w:val="0023384E"/>
    <w:rsid w:val="00234553"/>
    <w:rsid w:val="00235266"/>
    <w:rsid w:val="00235F2B"/>
    <w:rsid w:val="0023625D"/>
    <w:rsid w:val="00236711"/>
    <w:rsid w:val="0024057E"/>
    <w:rsid w:val="002412B6"/>
    <w:rsid w:val="002414B8"/>
    <w:rsid w:val="002421D2"/>
    <w:rsid w:val="002422AE"/>
    <w:rsid w:val="002422FC"/>
    <w:rsid w:val="0024272B"/>
    <w:rsid w:val="00242871"/>
    <w:rsid w:val="00242AA8"/>
    <w:rsid w:val="00243380"/>
    <w:rsid w:val="00243D1B"/>
    <w:rsid w:val="00243F25"/>
    <w:rsid w:val="00244273"/>
    <w:rsid w:val="002453AB"/>
    <w:rsid w:val="002502A6"/>
    <w:rsid w:val="002508CF"/>
    <w:rsid w:val="00250DF3"/>
    <w:rsid w:val="00251089"/>
    <w:rsid w:val="002515EC"/>
    <w:rsid w:val="002519A8"/>
    <w:rsid w:val="00251DF0"/>
    <w:rsid w:val="00251EDE"/>
    <w:rsid w:val="00253183"/>
    <w:rsid w:val="00253B97"/>
    <w:rsid w:val="00253C8A"/>
    <w:rsid w:val="00253D56"/>
    <w:rsid w:val="0025422F"/>
    <w:rsid w:val="0025501D"/>
    <w:rsid w:val="00257827"/>
    <w:rsid w:val="002578E8"/>
    <w:rsid w:val="00257BEB"/>
    <w:rsid w:val="00257CBF"/>
    <w:rsid w:val="00262092"/>
    <w:rsid w:val="00263639"/>
    <w:rsid w:val="00264014"/>
    <w:rsid w:val="002651A4"/>
    <w:rsid w:val="0027054E"/>
    <w:rsid w:val="00270ACA"/>
    <w:rsid w:val="00270EDB"/>
    <w:rsid w:val="002732A0"/>
    <w:rsid w:val="002738A5"/>
    <w:rsid w:val="002739F1"/>
    <w:rsid w:val="00273EAE"/>
    <w:rsid w:val="00274E0C"/>
    <w:rsid w:val="00275659"/>
    <w:rsid w:val="00276BDA"/>
    <w:rsid w:val="00280678"/>
    <w:rsid w:val="00281D27"/>
    <w:rsid w:val="00282A20"/>
    <w:rsid w:val="002832CA"/>
    <w:rsid w:val="002849DA"/>
    <w:rsid w:val="00285738"/>
    <w:rsid w:val="0028631A"/>
    <w:rsid w:val="002864A7"/>
    <w:rsid w:val="00286C3B"/>
    <w:rsid w:val="002936E6"/>
    <w:rsid w:val="00296F91"/>
    <w:rsid w:val="00297282"/>
    <w:rsid w:val="00297BA5"/>
    <w:rsid w:val="002A10F2"/>
    <w:rsid w:val="002A235D"/>
    <w:rsid w:val="002A242D"/>
    <w:rsid w:val="002A443E"/>
    <w:rsid w:val="002A5551"/>
    <w:rsid w:val="002A5718"/>
    <w:rsid w:val="002A5C27"/>
    <w:rsid w:val="002A6571"/>
    <w:rsid w:val="002A784E"/>
    <w:rsid w:val="002B30F3"/>
    <w:rsid w:val="002B3AB7"/>
    <w:rsid w:val="002B5960"/>
    <w:rsid w:val="002C0B81"/>
    <w:rsid w:val="002C2034"/>
    <w:rsid w:val="002C24F2"/>
    <w:rsid w:val="002C2615"/>
    <w:rsid w:val="002C31D1"/>
    <w:rsid w:val="002C33C4"/>
    <w:rsid w:val="002C55BA"/>
    <w:rsid w:val="002C5EF9"/>
    <w:rsid w:val="002C7509"/>
    <w:rsid w:val="002C7A54"/>
    <w:rsid w:val="002D2807"/>
    <w:rsid w:val="002D3AF1"/>
    <w:rsid w:val="002D439B"/>
    <w:rsid w:val="002E0741"/>
    <w:rsid w:val="002E552A"/>
    <w:rsid w:val="002E705F"/>
    <w:rsid w:val="002F0BF0"/>
    <w:rsid w:val="002F0E2A"/>
    <w:rsid w:val="002F1366"/>
    <w:rsid w:val="002F1F93"/>
    <w:rsid w:val="002F21AB"/>
    <w:rsid w:val="002F2F41"/>
    <w:rsid w:val="002F3E9C"/>
    <w:rsid w:val="002F4457"/>
    <w:rsid w:val="002F54DC"/>
    <w:rsid w:val="002F5E76"/>
    <w:rsid w:val="002F6C0C"/>
    <w:rsid w:val="002F7CCB"/>
    <w:rsid w:val="003000BD"/>
    <w:rsid w:val="003001FF"/>
    <w:rsid w:val="0030153B"/>
    <w:rsid w:val="00302F12"/>
    <w:rsid w:val="00304E6D"/>
    <w:rsid w:val="0030527F"/>
    <w:rsid w:val="0030559E"/>
    <w:rsid w:val="00313B0C"/>
    <w:rsid w:val="00313EB0"/>
    <w:rsid w:val="003141DC"/>
    <w:rsid w:val="003146B3"/>
    <w:rsid w:val="0031486E"/>
    <w:rsid w:val="003163A6"/>
    <w:rsid w:val="00316AD5"/>
    <w:rsid w:val="00316CFC"/>
    <w:rsid w:val="00316D98"/>
    <w:rsid w:val="00317013"/>
    <w:rsid w:val="0031723E"/>
    <w:rsid w:val="003216B9"/>
    <w:rsid w:val="003217DA"/>
    <w:rsid w:val="00321AD4"/>
    <w:rsid w:val="00321E55"/>
    <w:rsid w:val="00321FB7"/>
    <w:rsid w:val="003228E7"/>
    <w:rsid w:val="00322B4F"/>
    <w:rsid w:val="003243B4"/>
    <w:rsid w:val="00325015"/>
    <w:rsid w:val="00326438"/>
    <w:rsid w:val="00326537"/>
    <w:rsid w:val="00326939"/>
    <w:rsid w:val="00327D15"/>
    <w:rsid w:val="00330319"/>
    <w:rsid w:val="003309CC"/>
    <w:rsid w:val="0033345C"/>
    <w:rsid w:val="003353DA"/>
    <w:rsid w:val="00335857"/>
    <w:rsid w:val="00335BC3"/>
    <w:rsid w:val="003367A3"/>
    <w:rsid w:val="00340794"/>
    <w:rsid w:val="0034198C"/>
    <w:rsid w:val="00342080"/>
    <w:rsid w:val="00342914"/>
    <w:rsid w:val="00343AD5"/>
    <w:rsid w:val="0034427F"/>
    <w:rsid w:val="00344E88"/>
    <w:rsid w:val="00346E9F"/>
    <w:rsid w:val="00351281"/>
    <w:rsid w:val="003521E5"/>
    <w:rsid w:val="00352484"/>
    <w:rsid w:val="00352FF9"/>
    <w:rsid w:val="0035350C"/>
    <w:rsid w:val="00353E9A"/>
    <w:rsid w:val="003541C2"/>
    <w:rsid w:val="003542A8"/>
    <w:rsid w:val="003574DC"/>
    <w:rsid w:val="00360B3A"/>
    <w:rsid w:val="00360E30"/>
    <w:rsid w:val="00360EC0"/>
    <w:rsid w:val="00361FE6"/>
    <w:rsid w:val="00363A06"/>
    <w:rsid w:val="00366EAD"/>
    <w:rsid w:val="00367647"/>
    <w:rsid w:val="003712F1"/>
    <w:rsid w:val="003761D8"/>
    <w:rsid w:val="00380643"/>
    <w:rsid w:val="00383A4F"/>
    <w:rsid w:val="00385398"/>
    <w:rsid w:val="00385A03"/>
    <w:rsid w:val="00385CAC"/>
    <w:rsid w:val="00390B1F"/>
    <w:rsid w:val="00391A3F"/>
    <w:rsid w:val="00392736"/>
    <w:rsid w:val="0039377B"/>
    <w:rsid w:val="00395DBA"/>
    <w:rsid w:val="003A032C"/>
    <w:rsid w:val="003A0F46"/>
    <w:rsid w:val="003A13AB"/>
    <w:rsid w:val="003A205E"/>
    <w:rsid w:val="003A34C2"/>
    <w:rsid w:val="003A45A0"/>
    <w:rsid w:val="003A4CC5"/>
    <w:rsid w:val="003A5938"/>
    <w:rsid w:val="003A5DCC"/>
    <w:rsid w:val="003A6AC2"/>
    <w:rsid w:val="003A7024"/>
    <w:rsid w:val="003A7630"/>
    <w:rsid w:val="003A77D7"/>
    <w:rsid w:val="003B0A74"/>
    <w:rsid w:val="003B0C70"/>
    <w:rsid w:val="003B3189"/>
    <w:rsid w:val="003B3C1F"/>
    <w:rsid w:val="003B5853"/>
    <w:rsid w:val="003B5F40"/>
    <w:rsid w:val="003B60E6"/>
    <w:rsid w:val="003B63FF"/>
    <w:rsid w:val="003C1281"/>
    <w:rsid w:val="003C1C96"/>
    <w:rsid w:val="003C30FA"/>
    <w:rsid w:val="003C3A7E"/>
    <w:rsid w:val="003C52C8"/>
    <w:rsid w:val="003C5887"/>
    <w:rsid w:val="003C5C3D"/>
    <w:rsid w:val="003C67BB"/>
    <w:rsid w:val="003D3583"/>
    <w:rsid w:val="003D3D1F"/>
    <w:rsid w:val="003D4048"/>
    <w:rsid w:val="003D5CC5"/>
    <w:rsid w:val="003D7AAC"/>
    <w:rsid w:val="003E02C7"/>
    <w:rsid w:val="003E1735"/>
    <w:rsid w:val="003E1D00"/>
    <w:rsid w:val="003E2A87"/>
    <w:rsid w:val="003E3AEF"/>
    <w:rsid w:val="003E3F57"/>
    <w:rsid w:val="003E418D"/>
    <w:rsid w:val="003E5199"/>
    <w:rsid w:val="003E5460"/>
    <w:rsid w:val="003E561D"/>
    <w:rsid w:val="003E62F9"/>
    <w:rsid w:val="003E6E23"/>
    <w:rsid w:val="003E7089"/>
    <w:rsid w:val="003F1A1D"/>
    <w:rsid w:val="003F3703"/>
    <w:rsid w:val="003F3A51"/>
    <w:rsid w:val="003F4460"/>
    <w:rsid w:val="003F48D5"/>
    <w:rsid w:val="003F5435"/>
    <w:rsid w:val="003F6DEA"/>
    <w:rsid w:val="003F7903"/>
    <w:rsid w:val="0040227B"/>
    <w:rsid w:val="00402D30"/>
    <w:rsid w:val="0040388F"/>
    <w:rsid w:val="00406389"/>
    <w:rsid w:val="004066B8"/>
    <w:rsid w:val="00407AFA"/>
    <w:rsid w:val="00411183"/>
    <w:rsid w:val="004133CC"/>
    <w:rsid w:val="00413C91"/>
    <w:rsid w:val="004152E7"/>
    <w:rsid w:val="004153AF"/>
    <w:rsid w:val="0041547E"/>
    <w:rsid w:val="00415F9E"/>
    <w:rsid w:val="0041750B"/>
    <w:rsid w:val="00420DFF"/>
    <w:rsid w:val="004211AD"/>
    <w:rsid w:val="00421551"/>
    <w:rsid w:val="00423109"/>
    <w:rsid w:val="00424BFC"/>
    <w:rsid w:val="00426012"/>
    <w:rsid w:val="00426761"/>
    <w:rsid w:val="004302E8"/>
    <w:rsid w:val="00431CAE"/>
    <w:rsid w:val="00431D0F"/>
    <w:rsid w:val="0043661C"/>
    <w:rsid w:val="00437173"/>
    <w:rsid w:val="00437A88"/>
    <w:rsid w:val="00440662"/>
    <w:rsid w:val="00442FDF"/>
    <w:rsid w:val="0044382F"/>
    <w:rsid w:val="004457E6"/>
    <w:rsid w:val="00446443"/>
    <w:rsid w:val="0044657B"/>
    <w:rsid w:val="00446DF8"/>
    <w:rsid w:val="0044717F"/>
    <w:rsid w:val="00450666"/>
    <w:rsid w:val="00450767"/>
    <w:rsid w:val="00450FB4"/>
    <w:rsid w:val="00453867"/>
    <w:rsid w:val="00454D84"/>
    <w:rsid w:val="00455337"/>
    <w:rsid w:val="00457A44"/>
    <w:rsid w:val="004603A5"/>
    <w:rsid w:val="00460A51"/>
    <w:rsid w:val="00463071"/>
    <w:rsid w:val="00464B1E"/>
    <w:rsid w:val="0046687A"/>
    <w:rsid w:val="00471411"/>
    <w:rsid w:val="00471649"/>
    <w:rsid w:val="00471652"/>
    <w:rsid w:val="004728E4"/>
    <w:rsid w:val="00474E5B"/>
    <w:rsid w:val="00474F7E"/>
    <w:rsid w:val="00475C48"/>
    <w:rsid w:val="00475F75"/>
    <w:rsid w:val="00476438"/>
    <w:rsid w:val="0047682E"/>
    <w:rsid w:val="00476E39"/>
    <w:rsid w:val="004775FA"/>
    <w:rsid w:val="00477992"/>
    <w:rsid w:val="00480648"/>
    <w:rsid w:val="00480C81"/>
    <w:rsid w:val="00480CB8"/>
    <w:rsid w:val="00480F4F"/>
    <w:rsid w:val="00482D26"/>
    <w:rsid w:val="004838C0"/>
    <w:rsid w:val="00483A6D"/>
    <w:rsid w:val="00483B42"/>
    <w:rsid w:val="00484747"/>
    <w:rsid w:val="00484C0A"/>
    <w:rsid w:val="0048558E"/>
    <w:rsid w:val="00485D15"/>
    <w:rsid w:val="004868D9"/>
    <w:rsid w:val="00490AAA"/>
    <w:rsid w:val="0049135A"/>
    <w:rsid w:val="0049277A"/>
    <w:rsid w:val="00492FE5"/>
    <w:rsid w:val="00494107"/>
    <w:rsid w:val="004957B4"/>
    <w:rsid w:val="004969A0"/>
    <w:rsid w:val="004A0F67"/>
    <w:rsid w:val="004A2191"/>
    <w:rsid w:val="004A2719"/>
    <w:rsid w:val="004A298D"/>
    <w:rsid w:val="004A2C49"/>
    <w:rsid w:val="004A47EC"/>
    <w:rsid w:val="004A4856"/>
    <w:rsid w:val="004A4B20"/>
    <w:rsid w:val="004A53E1"/>
    <w:rsid w:val="004A57DC"/>
    <w:rsid w:val="004A661E"/>
    <w:rsid w:val="004A6AE0"/>
    <w:rsid w:val="004A7207"/>
    <w:rsid w:val="004B25C3"/>
    <w:rsid w:val="004B378F"/>
    <w:rsid w:val="004B4494"/>
    <w:rsid w:val="004B5D4A"/>
    <w:rsid w:val="004C0912"/>
    <w:rsid w:val="004C12FA"/>
    <w:rsid w:val="004C22EF"/>
    <w:rsid w:val="004C312E"/>
    <w:rsid w:val="004C3484"/>
    <w:rsid w:val="004C3550"/>
    <w:rsid w:val="004C4927"/>
    <w:rsid w:val="004C4C4C"/>
    <w:rsid w:val="004C4E01"/>
    <w:rsid w:val="004C62DA"/>
    <w:rsid w:val="004D23F6"/>
    <w:rsid w:val="004D4D11"/>
    <w:rsid w:val="004D51E5"/>
    <w:rsid w:val="004D524F"/>
    <w:rsid w:val="004D577F"/>
    <w:rsid w:val="004D7261"/>
    <w:rsid w:val="004D7664"/>
    <w:rsid w:val="004E0C6B"/>
    <w:rsid w:val="004E10D8"/>
    <w:rsid w:val="004E2B19"/>
    <w:rsid w:val="004E3E1B"/>
    <w:rsid w:val="004E498B"/>
    <w:rsid w:val="004E5246"/>
    <w:rsid w:val="004E7EB2"/>
    <w:rsid w:val="004F0DF7"/>
    <w:rsid w:val="004F16B7"/>
    <w:rsid w:val="004F1FFC"/>
    <w:rsid w:val="004F2237"/>
    <w:rsid w:val="004F2A0F"/>
    <w:rsid w:val="004F4E22"/>
    <w:rsid w:val="004F4E75"/>
    <w:rsid w:val="004F67BC"/>
    <w:rsid w:val="004F6E0D"/>
    <w:rsid w:val="00500826"/>
    <w:rsid w:val="00500848"/>
    <w:rsid w:val="0050091C"/>
    <w:rsid w:val="005011F1"/>
    <w:rsid w:val="00501B2C"/>
    <w:rsid w:val="0050515B"/>
    <w:rsid w:val="0050582C"/>
    <w:rsid w:val="00506005"/>
    <w:rsid w:val="0050657D"/>
    <w:rsid w:val="005067BB"/>
    <w:rsid w:val="00506886"/>
    <w:rsid w:val="00511886"/>
    <w:rsid w:val="00511A94"/>
    <w:rsid w:val="00511B18"/>
    <w:rsid w:val="00512C6D"/>
    <w:rsid w:val="00514329"/>
    <w:rsid w:val="00514DA6"/>
    <w:rsid w:val="00515273"/>
    <w:rsid w:val="0051575E"/>
    <w:rsid w:val="0051603D"/>
    <w:rsid w:val="00516871"/>
    <w:rsid w:val="005204AD"/>
    <w:rsid w:val="005216CE"/>
    <w:rsid w:val="00523399"/>
    <w:rsid w:val="00524504"/>
    <w:rsid w:val="00525F26"/>
    <w:rsid w:val="00526B5A"/>
    <w:rsid w:val="00527B62"/>
    <w:rsid w:val="0053044E"/>
    <w:rsid w:val="00530CE4"/>
    <w:rsid w:val="00531FED"/>
    <w:rsid w:val="00532401"/>
    <w:rsid w:val="00533968"/>
    <w:rsid w:val="00535223"/>
    <w:rsid w:val="0053563C"/>
    <w:rsid w:val="00535713"/>
    <w:rsid w:val="00535A8C"/>
    <w:rsid w:val="00535BC3"/>
    <w:rsid w:val="00535CD3"/>
    <w:rsid w:val="00536261"/>
    <w:rsid w:val="00540258"/>
    <w:rsid w:val="00542689"/>
    <w:rsid w:val="005447DC"/>
    <w:rsid w:val="00544870"/>
    <w:rsid w:val="005449A5"/>
    <w:rsid w:val="005453FF"/>
    <w:rsid w:val="00546C2A"/>
    <w:rsid w:val="00550794"/>
    <w:rsid w:val="00550DEB"/>
    <w:rsid w:val="00551179"/>
    <w:rsid w:val="0055221D"/>
    <w:rsid w:val="00553417"/>
    <w:rsid w:val="00553A8B"/>
    <w:rsid w:val="00553DC1"/>
    <w:rsid w:val="00557470"/>
    <w:rsid w:val="0056091D"/>
    <w:rsid w:val="0056112F"/>
    <w:rsid w:val="00561530"/>
    <w:rsid w:val="00563CD1"/>
    <w:rsid w:val="0056400E"/>
    <w:rsid w:val="00565427"/>
    <w:rsid w:val="005655A5"/>
    <w:rsid w:val="00565E16"/>
    <w:rsid w:val="00565FEB"/>
    <w:rsid w:val="00566FC9"/>
    <w:rsid w:val="005700AA"/>
    <w:rsid w:val="0057019B"/>
    <w:rsid w:val="00570D34"/>
    <w:rsid w:val="005714D8"/>
    <w:rsid w:val="005716AE"/>
    <w:rsid w:val="00571956"/>
    <w:rsid w:val="00573F6D"/>
    <w:rsid w:val="00574540"/>
    <w:rsid w:val="0058095D"/>
    <w:rsid w:val="00582388"/>
    <w:rsid w:val="005865AB"/>
    <w:rsid w:val="00586F0B"/>
    <w:rsid w:val="00587709"/>
    <w:rsid w:val="0058782D"/>
    <w:rsid w:val="005879A1"/>
    <w:rsid w:val="00591EB2"/>
    <w:rsid w:val="00593464"/>
    <w:rsid w:val="0059415F"/>
    <w:rsid w:val="005950E4"/>
    <w:rsid w:val="005960D1"/>
    <w:rsid w:val="005A120B"/>
    <w:rsid w:val="005A17E4"/>
    <w:rsid w:val="005A3332"/>
    <w:rsid w:val="005A3F19"/>
    <w:rsid w:val="005A3FA3"/>
    <w:rsid w:val="005A6384"/>
    <w:rsid w:val="005A6CEF"/>
    <w:rsid w:val="005A74F4"/>
    <w:rsid w:val="005A781E"/>
    <w:rsid w:val="005B15C4"/>
    <w:rsid w:val="005B422B"/>
    <w:rsid w:val="005B4FB3"/>
    <w:rsid w:val="005B58D9"/>
    <w:rsid w:val="005B7767"/>
    <w:rsid w:val="005C4296"/>
    <w:rsid w:val="005C4F54"/>
    <w:rsid w:val="005C50D3"/>
    <w:rsid w:val="005D20FB"/>
    <w:rsid w:val="005D376E"/>
    <w:rsid w:val="005D40B8"/>
    <w:rsid w:val="005D748E"/>
    <w:rsid w:val="005D7F31"/>
    <w:rsid w:val="005E030D"/>
    <w:rsid w:val="005E0670"/>
    <w:rsid w:val="005E0ED8"/>
    <w:rsid w:val="005E1A6F"/>
    <w:rsid w:val="005E2A42"/>
    <w:rsid w:val="005E2BEE"/>
    <w:rsid w:val="005E4091"/>
    <w:rsid w:val="005E54F6"/>
    <w:rsid w:val="005E7FAD"/>
    <w:rsid w:val="005F0411"/>
    <w:rsid w:val="005F16ED"/>
    <w:rsid w:val="005F1E7D"/>
    <w:rsid w:val="005F2221"/>
    <w:rsid w:val="005F2668"/>
    <w:rsid w:val="005F279A"/>
    <w:rsid w:val="005F2D37"/>
    <w:rsid w:val="005F331E"/>
    <w:rsid w:val="005F3A35"/>
    <w:rsid w:val="005F3A3E"/>
    <w:rsid w:val="005F3FBD"/>
    <w:rsid w:val="005F4F9A"/>
    <w:rsid w:val="005F69A7"/>
    <w:rsid w:val="005F7117"/>
    <w:rsid w:val="005F713D"/>
    <w:rsid w:val="005F79C7"/>
    <w:rsid w:val="005F7A3A"/>
    <w:rsid w:val="005F7D33"/>
    <w:rsid w:val="006003CD"/>
    <w:rsid w:val="00602554"/>
    <w:rsid w:val="006041ED"/>
    <w:rsid w:val="0060508A"/>
    <w:rsid w:val="00605587"/>
    <w:rsid w:val="00605D8D"/>
    <w:rsid w:val="006100E2"/>
    <w:rsid w:val="006127A5"/>
    <w:rsid w:val="00612ABB"/>
    <w:rsid w:val="00613C2C"/>
    <w:rsid w:val="00614796"/>
    <w:rsid w:val="00614BF1"/>
    <w:rsid w:val="00614C1E"/>
    <w:rsid w:val="00615F20"/>
    <w:rsid w:val="006169AE"/>
    <w:rsid w:val="006175CB"/>
    <w:rsid w:val="00617AEC"/>
    <w:rsid w:val="00620E01"/>
    <w:rsid w:val="0062257E"/>
    <w:rsid w:val="00622632"/>
    <w:rsid w:val="00622BD8"/>
    <w:rsid w:val="00623027"/>
    <w:rsid w:val="006249D8"/>
    <w:rsid w:val="0062577E"/>
    <w:rsid w:val="00627180"/>
    <w:rsid w:val="006337D0"/>
    <w:rsid w:val="006348AD"/>
    <w:rsid w:val="0063707D"/>
    <w:rsid w:val="0063718A"/>
    <w:rsid w:val="006413AC"/>
    <w:rsid w:val="00641F40"/>
    <w:rsid w:val="0064270F"/>
    <w:rsid w:val="006444EE"/>
    <w:rsid w:val="006445AA"/>
    <w:rsid w:val="0064730B"/>
    <w:rsid w:val="006474B3"/>
    <w:rsid w:val="00652895"/>
    <w:rsid w:val="00653046"/>
    <w:rsid w:val="00653533"/>
    <w:rsid w:val="006537B7"/>
    <w:rsid w:val="006547C3"/>
    <w:rsid w:val="006563DC"/>
    <w:rsid w:val="00660243"/>
    <w:rsid w:val="00660CC0"/>
    <w:rsid w:val="006628DD"/>
    <w:rsid w:val="00666AFC"/>
    <w:rsid w:val="0066746C"/>
    <w:rsid w:val="00670F19"/>
    <w:rsid w:val="0067123B"/>
    <w:rsid w:val="00677CEB"/>
    <w:rsid w:val="006802F9"/>
    <w:rsid w:val="0068074D"/>
    <w:rsid w:val="00680923"/>
    <w:rsid w:val="00682F9D"/>
    <w:rsid w:val="00683F62"/>
    <w:rsid w:val="00686EA6"/>
    <w:rsid w:val="0068729A"/>
    <w:rsid w:val="00690788"/>
    <w:rsid w:val="006927D8"/>
    <w:rsid w:val="00692FE2"/>
    <w:rsid w:val="00693643"/>
    <w:rsid w:val="0069377C"/>
    <w:rsid w:val="006955D8"/>
    <w:rsid w:val="00695965"/>
    <w:rsid w:val="006964E4"/>
    <w:rsid w:val="006A0101"/>
    <w:rsid w:val="006A2136"/>
    <w:rsid w:val="006A30D2"/>
    <w:rsid w:val="006A3F56"/>
    <w:rsid w:val="006A499B"/>
    <w:rsid w:val="006A5910"/>
    <w:rsid w:val="006A5BF9"/>
    <w:rsid w:val="006A6F92"/>
    <w:rsid w:val="006A7A9C"/>
    <w:rsid w:val="006B1194"/>
    <w:rsid w:val="006B58F6"/>
    <w:rsid w:val="006B5D76"/>
    <w:rsid w:val="006B601B"/>
    <w:rsid w:val="006B61DF"/>
    <w:rsid w:val="006B7ADE"/>
    <w:rsid w:val="006C0834"/>
    <w:rsid w:val="006C11BB"/>
    <w:rsid w:val="006C37A9"/>
    <w:rsid w:val="006C38F4"/>
    <w:rsid w:val="006C4AF5"/>
    <w:rsid w:val="006C55B4"/>
    <w:rsid w:val="006C658E"/>
    <w:rsid w:val="006C681C"/>
    <w:rsid w:val="006C6B59"/>
    <w:rsid w:val="006C7389"/>
    <w:rsid w:val="006C7F53"/>
    <w:rsid w:val="006D0A8C"/>
    <w:rsid w:val="006D3B15"/>
    <w:rsid w:val="006D48F1"/>
    <w:rsid w:val="006D4EF8"/>
    <w:rsid w:val="006D553C"/>
    <w:rsid w:val="006D5AB3"/>
    <w:rsid w:val="006D671C"/>
    <w:rsid w:val="006D71C0"/>
    <w:rsid w:val="006D72F8"/>
    <w:rsid w:val="006E08E8"/>
    <w:rsid w:val="006E0A42"/>
    <w:rsid w:val="006E1DE6"/>
    <w:rsid w:val="006E21DD"/>
    <w:rsid w:val="006E39E0"/>
    <w:rsid w:val="006E3F80"/>
    <w:rsid w:val="006E4CF9"/>
    <w:rsid w:val="006E5AE5"/>
    <w:rsid w:val="006E637E"/>
    <w:rsid w:val="006F09D0"/>
    <w:rsid w:val="006F17EA"/>
    <w:rsid w:val="006F2A77"/>
    <w:rsid w:val="006F4918"/>
    <w:rsid w:val="006F545C"/>
    <w:rsid w:val="006F7900"/>
    <w:rsid w:val="00700953"/>
    <w:rsid w:val="007020D5"/>
    <w:rsid w:val="007059D8"/>
    <w:rsid w:val="00705ABE"/>
    <w:rsid w:val="00706916"/>
    <w:rsid w:val="00706E27"/>
    <w:rsid w:val="00711611"/>
    <w:rsid w:val="00712341"/>
    <w:rsid w:val="00712648"/>
    <w:rsid w:val="00712851"/>
    <w:rsid w:val="007129DC"/>
    <w:rsid w:val="00714503"/>
    <w:rsid w:val="00714771"/>
    <w:rsid w:val="00714E4D"/>
    <w:rsid w:val="00715A0E"/>
    <w:rsid w:val="007169F5"/>
    <w:rsid w:val="007171C1"/>
    <w:rsid w:val="00723FA4"/>
    <w:rsid w:val="007253BB"/>
    <w:rsid w:val="007254D6"/>
    <w:rsid w:val="00730650"/>
    <w:rsid w:val="00730EE3"/>
    <w:rsid w:val="0073140B"/>
    <w:rsid w:val="00732181"/>
    <w:rsid w:val="00733F60"/>
    <w:rsid w:val="00734EC2"/>
    <w:rsid w:val="00734F2B"/>
    <w:rsid w:val="0073553A"/>
    <w:rsid w:val="007356B7"/>
    <w:rsid w:val="007376BB"/>
    <w:rsid w:val="00740032"/>
    <w:rsid w:val="0074050C"/>
    <w:rsid w:val="0074176E"/>
    <w:rsid w:val="00741BD7"/>
    <w:rsid w:val="00743717"/>
    <w:rsid w:val="00743881"/>
    <w:rsid w:val="00743947"/>
    <w:rsid w:val="007459EB"/>
    <w:rsid w:val="00745A20"/>
    <w:rsid w:val="00747AEA"/>
    <w:rsid w:val="007511A8"/>
    <w:rsid w:val="00751239"/>
    <w:rsid w:val="00752B14"/>
    <w:rsid w:val="00754005"/>
    <w:rsid w:val="00754052"/>
    <w:rsid w:val="0075465E"/>
    <w:rsid w:val="007561EF"/>
    <w:rsid w:val="007577FA"/>
    <w:rsid w:val="007578EE"/>
    <w:rsid w:val="0076014A"/>
    <w:rsid w:val="007606B9"/>
    <w:rsid w:val="007620B8"/>
    <w:rsid w:val="00762874"/>
    <w:rsid w:val="00763053"/>
    <w:rsid w:val="00763536"/>
    <w:rsid w:val="00763FB7"/>
    <w:rsid w:val="007665CE"/>
    <w:rsid w:val="0076676E"/>
    <w:rsid w:val="00766BC0"/>
    <w:rsid w:val="00766D6A"/>
    <w:rsid w:val="00767070"/>
    <w:rsid w:val="0076709C"/>
    <w:rsid w:val="00767131"/>
    <w:rsid w:val="007679CD"/>
    <w:rsid w:val="00770A36"/>
    <w:rsid w:val="0077173C"/>
    <w:rsid w:val="007717F8"/>
    <w:rsid w:val="00772122"/>
    <w:rsid w:val="0077434E"/>
    <w:rsid w:val="00775206"/>
    <w:rsid w:val="00776989"/>
    <w:rsid w:val="00776A18"/>
    <w:rsid w:val="0077720F"/>
    <w:rsid w:val="00777C8B"/>
    <w:rsid w:val="007809D7"/>
    <w:rsid w:val="007817BE"/>
    <w:rsid w:val="00781EC3"/>
    <w:rsid w:val="00782F7A"/>
    <w:rsid w:val="00783284"/>
    <w:rsid w:val="0078339F"/>
    <w:rsid w:val="007841E4"/>
    <w:rsid w:val="00786379"/>
    <w:rsid w:val="00786402"/>
    <w:rsid w:val="00786637"/>
    <w:rsid w:val="007866B6"/>
    <w:rsid w:val="00786D8F"/>
    <w:rsid w:val="00787509"/>
    <w:rsid w:val="00787F56"/>
    <w:rsid w:val="00787F57"/>
    <w:rsid w:val="007905BC"/>
    <w:rsid w:val="00790B7B"/>
    <w:rsid w:val="00792BD7"/>
    <w:rsid w:val="007937F1"/>
    <w:rsid w:val="0079436F"/>
    <w:rsid w:val="00795204"/>
    <w:rsid w:val="00795A0E"/>
    <w:rsid w:val="007962C5"/>
    <w:rsid w:val="007965C6"/>
    <w:rsid w:val="00796D2D"/>
    <w:rsid w:val="00797752"/>
    <w:rsid w:val="007A2075"/>
    <w:rsid w:val="007A20C7"/>
    <w:rsid w:val="007A2728"/>
    <w:rsid w:val="007A2E5D"/>
    <w:rsid w:val="007A2EA8"/>
    <w:rsid w:val="007A31CB"/>
    <w:rsid w:val="007A4175"/>
    <w:rsid w:val="007A49F8"/>
    <w:rsid w:val="007A596E"/>
    <w:rsid w:val="007A6556"/>
    <w:rsid w:val="007A6597"/>
    <w:rsid w:val="007B09A0"/>
    <w:rsid w:val="007B103A"/>
    <w:rsid w:val="007B1C88"/>
    <w:rsid w:val="007B2912"/>
    <w:rsid w:val="007B2EEE"/>
    <w:rsid w:val="007B3AD5"/>
    <w:rsid w:val="007B3C8A"/>
    <w:rsid w:val="007B57EF"/>
    <w:rsid w:val="007C00FA"/>
    <w:rsid w:val="007C0B26"/>
    <w:rsid w:val="007C39B6"/>
    <w:rsid w:val="007C4267"/>
    <w:rsid w:val="007C4FC1"/>
    <w:rsid w:val="007C54AD"/>
    <w:rsid w:val="007C5AA9"/>
    <w:rsid w:val="007C6B34"/>
    <w:rsid w:val="007C6EC7"/>
    <w:rsid w:val="007D302E"/>
    <w:rsid w:val="007D3E01"/>
    <w:rsid w:val="007D3E60"/>
    <w:rsid w:val="007D4137"/>
    <w:rsid w:val="007D4E9D"/>
    <w:rsid w:val="007D5008"/>
    <w:rsid w:val="007D5885"/>
    <w:rsid w:val="007E1630"/>
    <w:rsid w:val="007E2028"/>
    <w:rsid w:val="007E2605"/>
    <w:rsid w:val="007E2988"/>
    <w:rsid w:val="007E2D1E"/>
    <w:rsid w:val="007E5AB7"/>
    <w:rsid w:val="007F1B8C"/>
    <w:rsid w:val="007F3176"/>
    <w:rsid w:val="007F456E"/>
    <w:rsid w:val="007F4605"/>
    <w:rsid w:val="007F54E5"/>
    <w:rsid w:val="007F6423"/>
    <w:rsid w:val="007F7138"/>
    <w:rsid w:val="00800A51"/>
    <w:rsid w:val="00800C1C"/>
    <w:rsid w:val="00800EAC"/>
    <w:rsid w:val="008010C3"/>
    <w:rsid w:val="008013F7"/>
    <w:rsid w:val="00803CF8"/>
    <w:rsid w:val="008041B2"/>
    <w:rsid w:val="00804C39"/>
    <w:rsid w:val="00804EB1"/>
    <w:rsid w:val="00805B04"/>
    <w:rsid w:val="00811471"/>
    <w:rsid w:val="00811668"/>
    <w:rsid w:val="008122AD"/>
    <w:rsid w:val="0081498D"/>
    <w:rsid w:val="00816C06"/>
    <w:rsid w:val="00816E1F"/>
    <w:rsid w:val="00816F58"/>
    <w:rsid w:val="0081765E"/>
    <w:rsid w:val="00821A60"/>
    <w:rsid w:val="00822B60"/>
    <w:rsid w:val="008238BB"/>
    <w:rsid w:val="00824F78"/>
    <w:rsid w:val="00825284"/>
    <w:rsid w:val="0083136F"/>
    <w:rsid w:val="00832ABB"/>
    <w:rsid w:val="00832BCB"/>
    <w:rsid w:val="00832F5B"/>
    <w:rsid w:val="008341CE"/>
    <w:rsid w:val="00834E2E"/>
    <w:rsid w:val="008355D9"/>
    <w:rsid w:val="00837B68"/>
    <w:rsid w:val="00844606"/>
    <w:rsid w:val="008459AA"/>
    <w:rsid w:val="00845D7B"/>
    <w:rsid w:val="00845FE4"/>
    <w:rsid w:val="00846038"/>
    <w:rsid w:val="00847764"/>
    <w:rsid w:val="00847812"/>
    <w:rsid w:val="00850584"/>
    <w:rsid w:val="00852571"/>
    <w:rsid w:val="00852734"/>
    <w:rsid w:val="00853C16"/>
    <w:rsid w:val="00854081"/>
    <w:rsid w:val="0085487D"/>
    <w:rsid w:val="0085595F"/>
    <w:rsid w:val="008567F3"/>
    <w:rsid w:val="00860ABF"/>
    <w:rsid w:val="00862495"/>
    <w:rsid w:val="008656EC"/>
    <w:rsid w:val="00865E3D"/>
    <w:rsid w:val="00866A46"/>
    <w:rsid w:val="00866DE8"/>
    <w:rsid w:val="008723FC"/>
    <w:rsid w:val="00872639"/>
    <w:rsid w:val="00872DF4"/>
    <w:rsid w:val="008733C7"/>
    <w:rsid w:val="008733F7"/>
    <w:rsid w:val="00874BE7"/>
    <w:rsid w:val="00874CD7"/>
    <w:rsid w:val="008779C5"/>
    <w:rsid w:val="00877EB8"/>
    <w:rsid w:val="00880A7D"/>
    <w:rsid w:val="008812F8"/>
    <w:rsid w:val="00881A83"/>
    <w:rsid w:val="00883FA6"/>
    <w:rsid w:val="0088492C"/>
    <w:rsid w:val="00884FF5"/>
    <w:rsid w:val="00885BBD"/>
    <w:rsid w:val="008900B3"/>
    <w:rsid w:val="008907FB"/>
    <w:rsid w:val="00890AE8"/>
    <w:rsid w:val="0089145C"/>
    <w:rsid w:val="00891E72"/>
    <w:rsid w:val="00892AF4"/>
    <w:rsid w:val="0089427A"/>
    <w:rsid w:val="0089441B"/>
    <w:rsid w:val="00894661"/>
    <w:rsid w:val="00894E51"/>
    <w:rsid w:val="00897ECB"/>
    <w:rsid w:val="00897FA0"/>
    <w:rsid w:val="008A02F7"/>
    <w:rsid w:val="008A209A"/>
    <w:rsid w:val="008A2348"/>
    <w:rsid w:val="008A265C"/>
    <w:rsid w:val="008A7757"/>
    <w:rsid w:val="008B076F"/>
    <w:rsid w:val="008B0BCD"/>
    <w:rsid w:val="008B2791"/>
    <w:rsid w:val="008B35BF"/>
    <w:rsid w:val="008B4982"/>
    <w:rsid w:val="008B4A52"/>
    <w:rsid w:val="008B4EBF"/>
    <w:rsid w:val="008B5CF6"/>
    <w:rsid w:val="008B5F38"/>
    <w:rsid w:val="008B75CF"/>
    <w:rsid w:val="008B7E90"/>
    <w:rsid w:val="008C026E"/>
    <w:rsid w:val="008C1177"/>
    <w:rsid w:val="008C12C0"/>
    <w:rsid w:val="008C1FAA"/>
    <w:rsid w:val="008C28C4"/>
    <w:rsid w:val="008C43B5"/>
    <w:rsid w:val="008C53E9"/>
    <w:rsid w:val="008C5E72"/>
    <w:rsid w:val="008D0115"/>
    <w:rsid w:val="008D11D3"/>
    <w:rsid w:val="008D2742"/>
    <w:rsid w:val="008D2AF9"/>
    <w:rsid w:val="008D3DB2"/>
    <w:rsid w:val="008D4047"/>
    <w:rsid w:val="008D5625"/>
    <w:rsid w:val="008D5AF9"/>
    <w:rsid w:val="008D6B53"/>
    <w:rsid w:val="008D6CE5"/>
    <w:rsid w:val="008D7895"/>
    <w:rsid w:val="008D7FB3"/>
    <w:rsid w:val="008E00F8"/>
    <w:rsid w:val="008E057B"/>
    <w:rsid w:val="008E2C08"/>
    <w:rsid w:val="008E3D8A"/>
    <w:rsid w:val="008E4CF8"/>
    <w:rsid w:val="008E5016"/>
    <w:rsid w:val="008E5665"/>
    <w:rsid w:val="008E5AED"/>
    <w:rsid w:val="008E67AE"/>
    <w:rsid w:val="008F06CC"/>
    <w:rsid w:val="008F1187"/>
    <w:rsid w:val="008F24FF"/>
    <w:rsid w:val="008F329B"/>
    <w:rsid w:val="008F5422"/>
    <w:rsid w:val="00901720"/>
    <w:rsid w:val="00901D15"/>
    <w:rsid w:val="009023D5"/>
    <w:rsid w:val="00902E4C"/>
    <w:rsid w:val="00902F23"/>
    <w:rsid w:val="009038C0"/>
    <w:rsid w:val="00904402"/>
    <w:rsid w:val="00905E9B"/>
    <w:rsid w:val="009065FC"/>
    <w:rsid w:val="00907629"/>
    <w:rsid w:val="0091004A"/>
    <w:rsid w:val="0091005E"/>
    <w:rsid w:val="00913755"/>
    <w:rsid w:val="009139D6"/>
    <w:rsid w:val="00914546"/>
    <w:rsid w:val="00915588"/>
    <w:rsid w:val="0091575A"/>
    <w:rsid w:val="00915E02"/>
    <w:rsid w:val="00920E16"/>
    <w:rsid w:val="00921731"/>
    <w:rsid w:val="00923756"/>
    <w:rsid w:val="00924930"/>
    <w:rsid w:val="009257F4"/>
    <w:rsid w:val="00925C7D"/>
    <w:rsid w:val="00925D4C"/>
    <w:rsid w:val="0092619C"/>
    <w:rsid w:val="00927C1D"/>
    <w:rsid w:val="00930542"/>
    <w:rsid w:val="009307A5"/>
    <w:rsid w:val="009307E2"/>
    <w:rsid w:val="00930BB5"/>
    <w:rsid w:val="00931791"/>
    <w:rsid w:val="00933787"/>
    <w:rsid w:val="009348DD"/>
    <w:rsid w:val="00936BB4"/>
    <w:rsid w:val="00937E14"/>
    <w:rsid w:val="009401A1"/>
    <w:rsid w:val="0094125A"/>
    <w:rsid w:val="0094190A"/>
    <w:rsid w:val="00942423"/>
    <w:rsid w:val="00943DF4"/>
    <w:rsid w:val="009447C0"/>
    <w:rsid w:val="00947A97"/>
    <w:rsid w:val="00947CAB"/>
    <w:rsid w:val="009500DB"/>
    <w:rsid w:val="00950B3C"/>
    <w:rsid w:val="009510E6"/>
    <w:rsid w:val="00951488"/>
    <w:rsid w:val="009514FB"/>
    <w:rsid w:val="00953520"/>
    <w:rsid w:val="00953C41"/>
    <w:rsid w:val="00955D67"/>
    <w:rsid w:val="0095698A"/>
    <w:rsid w:val="00956B7E"/>
    <w:rsid w:val="00956FA9"/>
    <w:rsid w:val="009578A0"/>
    <w:rsid w:val="00960436"/>
    <w:rsid w:val="00960F2B"/>
    <w:rsid w:val="00961F6D"/>
    <w:rsid w:val="009649DE"/>
    <w:rsid w:val="009656C5"/>
    <w:rsid w:val="00967302"/>
    <w:rsid w:val="009674B0"/>
    <w:rsid w:val="009674BA"/>
    <w:rsid w:val="00967E39"/>
    <w:rsid w:val="00970B06"/>
    <w:rsid w:val="0097100F"/>
    <w:rsid w:val="00971DDD"/>
    <w:rsid w:val="00972C96"/>
    <w:rsid w:val="00973C74"/>
    <w:rsid w:val="009750B2"/>
    <w:rsid w:val="00975DE7"/>
    <w:rsid w:val="00976980"/>
    <w:rsid w:val="00980EB1"/>
    <w:rsid w:val="00981225"/>
    <w:rsid w:val="009820A1"/>
    <w:rsid w:val="00982435"/>
    <w:rsid w:val="00982DDB"/>
    <w:rsid w:val="00983112"/>
    <w:rsid w:val="00984CBE"/>
    <w:rsid w:val="00985BAD"/>
    <w:rsid w:val="00985D40"/>
    <w:rsid w:val="0098617F"/>
    <w:rsid w:val="00986FD5"/>
    <w:rsid w:val="009871BE"/>
    <w:rsid w:val="00991DEA"/>
    <w:rsid w:val="00992C5E"/>
    <w:rsid w:val="00992D60"/>
    <w:rsid w:val="0099500B"/>
    <w:rsid w:val="00995DF6"/>
    <w:rsid w:val="00996060"/>
    <w:rsid w:val="00997235"/>
    <w:rsid w:val="00997460"/>
    <w:rsid w:val="009A02DB"/>
    <w:rsid w:val="009A1213"/>
    <w:rsid w:val="009A1330"/>
    <w:rsid w:val="009A16AD"/>
    <w:rsid w:val="009A2648"/>
    <w:rsid w:val="009A3D56"/>
    <w:rsid w:val="009A4A34"/>
    <w:rsid w:val="009A608D"/>
    <w:rsid w:val="009A676A"/>
    <w:rsid w:val="009B29EB"/>
    <w:rsid w:val="009B2EB1"/>
    <w:rsid w:val="009B3057"/>
    <w:rsid w:val="009B6403"/>
    <w:rsid w:val="009B6A8E"/>
    <w:rsid w:val="009B6EB6"/>
    <w:rsid w:val="009C0190"/>
    <w:rsid w:val="009C01AD"/>
    <w:rsid w:val="009C0C9B"/>
    <w:rsid w:val="009C1184"/>
    <w:rsid w:val="009C1971"/>
    <w:rsid w:val="009C2BE3"/>
    <w:rsid w:val="009C6B17"/>
    <w:rsid w:val="009D1149"/>
    <w:rsid w:val="009D2659"/>
    <w:rsid w:val="009D35FD"/>
    <w:rsid w:val="009D375E"/>
    <w:rsid w:val="009D37E9"/>
    <w:rsid w:val="009D3FC2"/>
    <w:rsid w:val="009D77D1"/>
    <w:rsid w:val="009D7EE3"/>
    <w:rsid w:val="009E0531"/>
    <w:rsid w:val="009E0844"/>
    <w:rsid w:val="009E13F7"/>
    <w:rsid w:val="009E4749"/>
    <w:rsid w:val="009E4D11"/>
    <w:rsid w:val="009E5B1D"/>
    <w:rsid w:val="009E63B7"/>
    <w:rsid w:val="009E6802"/>
    <w:rsid w:val="009E7681"/>
    <w:rsid w:val="009F0388"/>
    <w:rsid w:val="009F0634"/>
    <w:rsid w:val="009F09E9"/>
    <w:rsid w:val="009F0F7C"/>
    <w:rsid w:val="009F16F8"/>
    <w:rsid w:val="009F1713"/>
    <w:rsid w:val="009F257F"/>
    <w:rsid w:val="009F282D"/>
    <w:rsid w:val="009F3C1E"/>
    <w:rsid w:val="009F6C3D"/>
    <w:rsid w:val="00A006D8"/>
    <w:rsid w:val="00A010B9"/>
    <w:rsid w:val="00A014E1"/>
    <w:rsid w:val="00A01F80"/>
    <w:rsid w:val="00A029A6"/>
    <w:rsid w:val="00A03090"/>
    <w:rsid w:val="00A042BD"/>
    <w:rsid w:val="00A05667"/>
    <w:rsid w:val="00A05E91"/>
    <w:rsid w:val="00A06009"/>
    <w:rsid w:val="00A1149C"/>
    <w:rsid w:val="00A13050"/>
    <w:rsid w:val="00A13564"/>
    <w:rsid w:val="00A17669"/>
    <w:rsid w:val="00A17FFC"/>
    <w:rsid w:val="00A2095B"/>
    <w:rsid w:val="00A2142E"/>
    <w:rsid w:val="00A220BE"/>
    <w:rsid w:val="00A260E4"/>
    <w:rsid w:val="00A26EB6"/>
    <w:rsid w:val="00A30576"/>
    <w:rsid w:val="00A31325"/>
    <w:rsid w:val="00A31F99"/>
    <w:rsid w:val="00A32C11"/>
    <w:rsid w:val="00A33B2B"/>
    <w:rsid w:val="00A346EF"/>
    <w:rsid w:val="00A35D14"/>
    <w:rsid w:val="00A401C0"/>
    <w:rsid w:val="00A41438"/>
    <w:rsid w:val="00A417CE"/>
    <w:rsid w:val="00A42638"/>
    <w:rsid w:val="00A44BE5"/>
    <w:rsid w:val="00A455E3"/>
    <w:rsid w:val="00A45AC8"/>
    <w:rsid w:val="00A50038"/>
    <w:rsid w:val="00A501DE"/>
    <w:rsid w:val="00A53E58"/>
    <w:rsid w:val="00A547A1"/>
    <w:rsid w:val="00A562B6"/>
    <w:rsid w:val="00A5686A"/>
    <w:rsid w:val="00A56E7E"/>
    <w:rsid w:val="00A57C62"/>
    <w:rsid w:val="00A6062C"/>
    <w:rsid w:val="00A60CC5"/>
    <w:rsid w:val="00A61286"/>
    <w:rsid w:val="00A62623"/>
    <w:rsid w:val="00A647FC"/>
    <w:rsid w:val="00A649AE"/>
    <w:rsid w:val="00A64F9E"/>
    <w:rsid w:val="00A65268"/>
    <w:rsid w:val="00A701E5"/>
    <w:rsid w:val="00A70B17"/>
    <w:rsid w:val="00A70E76"/>
    <w:rsid w:val="00A71D06"/>
    <w:rsid w:val="00A71D30"/>
    <w:rsid w:val="00A77F7A"/>
    <w:rsid w:val="00A80E6C"/>
    <w:rsid w:val="00A825C7"/>
    <w:rsid w:val="00A82BF4"/>
    <w:rsid w:val="00A83392"/>
    <w:rsid w:val="00A842CD"/>
    <w:rsid w:val="00A8463D"/>
    <w:rsid w:val="00A84C64"/>
    <w:rsid w:val="00A859EF"/>
    <w:rsid w:val="00A85EE2"/>
    <w:rsid w:val="00A860AE"/>
    <w:rsid w:val="00A864A4"/>
    <w:rsid w:val="00A871F7"/>
    <w:rsid w:val="00A87478"/>
    <w:rsid w:val="00A90C2A"/>
    <w:rsid w:val="00A91316"/>
    <w:rsid w:val="00A91BBB"/>
    <w:rsid w:val="00A920DE"/>
    <w:rsid w:val="00A92150"/>
    <w:rsid w:val="00A930C0"/>
    <w:rsid w:val="00A95617"/>
    <w:rsid w:val="00A97078"/>
    <w:rsid w:val="00AA016E"/>
    <w:rsid w:val="00AA0341"/>
    <w:rsid w:val="00AA09EB"/>
    <w:rsid w:val="00AA1977"/>
    <w:rsid w:val="00AA49B7"/>
    <w:rsid w:val="00AA4E8A"/>
    <w:rsid w:val="00AA53BE"/>
    <w:rsid w:val="00AA5A55"/>
    <w:rsid w:val="00AA5BB1"/>
    <w:rsid w:val="00AA5FA4"/>
    <w:rsid w:val="00AA6363"/>
    <w:rsid w:val="00AA65F7"/>
    <w:rsid w:val="00AA6BD4"/>
    <w:rsid w:val="00AB0895"/>
    <w:rsid w:val="00AB13EF"/>
    <w:rsid w:val="00AB2213"/>
    <w:rsid w:val="00AB2442"/>
    <w:rsid w:val="00AB2896"/>
    <w:rsid w:val="00AB5F63"/>
    <w:rsid w:val="00AB6AE1"/>
    <w:rsid w:val="00AC0C68"/>
    <w:rsid w:val="00AC1B2A"/>
    <w:rsid w:val="00AC24B7"/>
    <w:rsid w:val="00AC2C10"/>
    <w:rsid w:val="00AC38DA"/>
    <w:rsid w:val="00AC5529"/>
    <w:rsid w:val="00AC66F4"/>
    <w:rsid w:val="00AC71F3"/>
    <w:rsid w:val="00AD0347"/>
    <w:rsid w:val="00AD240D"/>
    <w:rsid w:val="00AD3B1E"/>
    <w:rsid w:val="00AD3B6D"/>
    <w:rsid w:val="00AD6F82"/>
    <w:rsid w:val="00AE21A8"/>
    <w:rsid w:val="00AE2745"/>
    <w:rsid w:val="00AE2C70"/>
    <w:rsid w:val="00AE2CBE"/>
    <w:rsid w:val="00AE2E56"/>
    <w:rsid w:val="00AE32C6"/>
    <w:rsid w:val="00AE3F07"/>
    <w:rsid w:val="00AE4BA3"/>
    <w:rsid w:val="00AE4EFF"/>
    <w:rsid w:val="00AE50B9"/>
    <w:rsid w:val="00AF0FB0"/>
    <w:rsid w:val="00AF18E9"/>
    <w:rsid w:val="00AF290A"/>
    <w:rsid w:val="00AF2C92"/>
    <w:rsid w:val="00AF5CD2"/>
    <w:rsid w:val="00AF635D"/>
    <w:rsid w:val="00AF67C6"/>
    <w:rsid w:val="00AF7495"/>
    <w:rsid w:val="00B00EBE"/>
    <w:rsid w:val="00B012E7"/>
    <w:rsid w:val="00B03116"/>
    <w:rsid w:val="00B03561"/>
    <w:rsid w:val="00B03E10"/>
    <w:rsid w:val="00B04AA6"/>
    <w:rsid w:val="00B05479"/>
    <w:rsid w:val="00B05846"/>
    <w:rsid w:val="00B058DD"/>
    <w:rsid w:val="00B05AB7"/>
    <w:rsid w:val="00B05AE6"/>
    <w:rsid w:val="00B064D2"/>
    <w:rsid w:val="00B07521"/>
    <w:rsid w:val="00B10054"/>
    <w:rsid w:val="00B10FDA"/>
    <w:rsid w:val="00B110C3"/>
    <w:rsid w:val="00B124D7"/>
    <w:rsid w:val="00B132F5"/>
    <w:rsid w:val="00B13558"/>
    <w:rsid w:val="00B138BE"/>
    <w:rsid w:val="00B138EA"/>
    <w:rsid w:val="00B13A91"/>
    <w:rsid w:val="00B14811"/>
    <w:rsid w:val="00B16179"/>
    <w:rsid w:val="00B16D96"/>
    <w:rsid w:val="00B179A4"/>
    <w:rsid w:val="00B20295"/>
    <w:rsid w:val="00B2099A"/>
    <w:rsid w:val="00B20DF9"/>
    <w:rsid w:val="00B21F58"/>
    <w:rsid w:val="00B23BE8"/>
    <w:rsid w:val="00B23DEB"/>
    <w:rsid w:val="00B2571B"/>
    <w:rsid w:val="00B2594C"/>
    <w:rsid w:val="00B25AA4"/>
    <w:rsid w:val="00B30E4F"/>
    <w:rsid w:val="00B34181"/>
    <w:rsid w:val="00B36BCB"/>
    <w:rsid w:val="00B37B6D"/>
    <w:rsid w:val="00B40E1D"/>
    <w:rsid w:val="00B437A6"/>
    <w:rsid w:val="00B452CB"/>
    <w:rsid w:val="00B515C2"/>
    <w:rsid w:val="00B5230A"/>
    <w:rsid w:val="00B52E42"/>
    <w:rsid w:val="00B55769"/>
    <w:rsid w:val="00B560A2"/>
    <w:rsid w:val="00B56823"/>
    <w:rsid w:val="00B569FA"/>
    <w:rsid w:val="00B578A4"/>
    <w:rsid w:val="00B57E93"/>
    <w:rsid w:val="00B57F26"/>
    <w:rsid w:val="00B600DE"/>
    <w:rsid w:val="00B60A1B"/>
    <w:rsid w:val="00B62787"/>
    <w:rsid w:val="00B64262"/>
    <w:rsid w:val="00B64A7D"/>
    <w:rsid w:val="00B65FEF"/>
    <w:rsid w:val="00B6603E"/>
    <w:rsid w:val="00B6670A"/>
    <w:rsid w:val="00B667BE"/>
    <w:rsid w:val="00B67808"/>
    <w:rsid w:val="00B67C44"/>
    <w:rsid w:val="00B67F0D"/>
    <w:rsid w:val="00B70898"/>
    <w:rsid w:val="00B70AD1"/>
    <w:rsid w:val="00B7237B"/>
    <w:rsid w:val="00B72CA3"/>
    <w:rsid w:val="00B732C8"/>
    <w:rsid w:val="00B74431"/>
    <w:rsid w:val="00B74625"/>
    <w:rsid w:val="00B74D60"/>
    <w:rsid w:val="00B75878"/>
    <w:rsid w:val="00B75D2E"/>
    <w:rsid w:val="00B762E9"/>
    <w:rsid w:val="00B811FB"/>
    <w:rsid w:val="00B813B5"/>
    <w:rsid w:val="00B8148A"/>
    <w:rsid w:val="00B85612"/>
    <w:rsid w:val="00B926E0"/>
    <w:rsid w:val="00B943C6"/>
    <w:rsid w:val="00B94984"/>
    <w:rsid w:val="00B96F8E"/>
    <w:rsid w:val="00B9776B"/>
    <w:rsid w:val="00BA0886"/>
    <w:rsid w:val="00BA0FAD"/>
    <w:rsid w:val="00BA2553"/>
    <w:rsid w:val="00BA5558"/>
    <w:rsid w:val="00BA5602"/>
    <w:rsid w:val="00BA5A7D"/>
    <w:rsid w:val="00BA646D"/>
    <w:rsid w:val="00BB0A42"/>
    <w:rsid w:val="00BB134B"/>
    <w:rsid w:val="00BB13E9"/>
    <w:rsid w:val="00BB212D"/>
    <w:rsid w:val="00BB2498"/>
    <w:rsid w:val="00BB2FF2"/>
    <w:rsid w:val="00BB4358"/>
    <w:rsid w:val="00BB49DC"/>
    <w:rsid w:val="00BB55E4"/>
    <w:rsid w:val="00BB5AE1"/>
    <w:rsid w:val="00BB66F6"/>
    <w:rsid w:val="00BB70DF"/>
    <w:rsid w:val="00BB7B2B"/>
    <w:rsid w:val="00BC0221"/>
    <w:rsid w:val="00BC1179"/>
    <w:rsid w:val="00BC1704"/>
    <w:rsid w:val="00BC1B96"/>
    <w:rsid w:val="00BC1D1B"/>
    <w:rsid w:val="00BC2054"/>
    <w:rsid w:val="00BC2AFA"/>
    <w:rsid w:val="00BC576E"/>
    <w:rsid w:val="00BD0815"/>
    <w:rsid w:val="00BD30F1"/>
    <w:rsid w:val="00BD311B"/>
    <w:rsid w:val="00BD330E"/>
    <w:rsid w:val="00BD4FE5"/>
    <w:rsid w:val="00BD58FD"/>
    <w:rsid w:val="00BD590D"/>
    <w:rsid w:val="00BD6058"/>
    <w:rsid w:val="00BD7E1F"/>
    <w:rsid w:val="00BE0DF9"/>
    <w:rsid w:val="00BE1042"/>
    <w:rsid w:val="00BE289F"/>
    <w:rsid w:val="00BE5E12"/>
    <w:rsid w:val="00BF1B72"/>
    <w:rsid w:val="00BF3889"/>
    <w:rsid w:val="00BF401F"/>
    <w:rsid w:val="00BF41EF"/>
    <w:rsid w:val="00BF55E1"/>
    <w:rsid w:val="00C00CE3"/>
    <w:rsid w:val="00C014AA"/>
    <w:rsid w:val="00C016D3"/>
    <w:rsid w:val="00C03D53"/>
    <w:rsid w:val="00C054A1"/>
    <w:rsid w:val="00C059AE"/>
    <w:rsid w:val="00C10A97"/>
    <w:rsid w:val="00C11871"/>
    <w:rsid w:val="00C12D57"/>
    <w:rsid w:val="00C130CC"/>
    <w:rsid w:val="00C13A3A"/>
    <w:rsid w:val="00C1507F"/>
    <w:rsid w:val="00C1599F"/>
    <w:rsid w:val="00C1665C"/>
    <w:rsid w:val="00C16C0E"/>
    <w:rsid w:val="00C17277"/>
    <w:rsid w:val="00C17329"/>
    <w:rsid w:val="00C175C0"/>
    <w:rsid w:val="00C21C94"/>
    <w:rsid w:val="00C21CD4"/>
    <w:rsid w:val="00C2313E"/>
    <w:rsid w:val="00C234BB"/>
    <w:rsid w:val="00C2447E"/>
    <w:rsid w:val="00C31288"/>
    <w:rsid w:val="00C321A4"/>
    <w:rsid w:val="00C32EDE"/>
    <w:rsid w:val="00C3391B"/>
    <w:rsid w:val="00C34583"/>
    <w:rsid w:val="00C3488D"/>
    <w:rsid w:val="00C34963"/>
    <w:rsid w:val="00C3497B"/>
    <w:rsid w:val="00C34E61"/>
    <w:rsid w:val="00C36654"/>
    <w:rsid w:val="00C375C4"/>
    <w:rsid w:val="00C37657"/>
    <w:rsid w:val="00C407C4"/>
    <w:rsid w:val="00C439F7"/>
    <w:rsid w:val="00C475E8"/>
    <w:rsid w:val="00C47806"/>
    <w:rsid w:val="00C47FF6"/>
    <w:rsid w:val="00C50593"/>
    <w:rsid w:val="00C507C5"/>
    <w:rsid w:val="00C511C3"/>
    <w:rsid w:val="00C51432"/>
    <w:rsid w:val="00C521D3"/>
    <w:rsid w:val="00C523FF"/>
    <w:rsid w:val="00C53938"/>
    <w:rsid w:val="00C54FC7"/>
    <w:rsid w:val="00C552AF"/>
    <w:rsid w:val="00C5715A"/>
    <w:rsid w:val="00C607CF"/>
    <w:rsid w:val="00C60E4D"/>
    <w:rsid w:val="00C61970"/>
    <w:rsid w:val="00C63EAB"/>
    <w:rsid w:val="00C645AB"/>
    <w:rsid w:val="00C6635F"/>
    <w:rsid w:val="00C6741F"/>
    <w:rsid w:val="00C67A2A"/>
    <w:rsid w:val="00C70C09"/>
    <w:rsid w:val="00C70E6F"/>
    <w:rsid w:val="00C71A19"/>
    <w:rsid w:val="00C72E8F"/>
    <w:rsid w:val="00C7314A"/>
    <w:rsid w:val="00C73AA3"/>
    <w:rsid w:val="00C7455E"/>
    <w:rsid w:val="00C7526C"/>
    <w:rsid w:val="00C7585C"/>
    <w:rsid w:val="00C768EE"/>
    <w:rsid w:val="00C76C64"/>
    <w:rsid w:val="00C77DA5"/>
    <w:rsid w:val="00C77EB3"/>
    <w:rsid w:val="00C8001E"/>
    <w:rsid w:val="00C82336"/>
    <w:rsid w:val="00C829B9"/>
    <w:rsid w:val="00C83D92"/>
    <w:rsid w:val="00C84CFF"/>
    <w:rsid w:val="00C84FAB"/>
    <w:rsid w:val="00C86183"/>
    <w:rsid w:val="00C87C58"/>
    <w:rsid w:val="00C90186"/>
    <w:rsid w:val="00C90983"/>
    <w:rsid w:val="00C91557"/>
    <w:rsid w:val="00C92378"/>
    <w:rsid w:val="00C93FC5"/>
    <w:rsid w:val="00C94CFE"/>
    <w:rsid w:val="00C94D26"/>
    <w:rsid w:val="00C978B5"/>
    <w:rsid w:val="00C97D37"/>
    <w:rsid w:val="00CA0F14"/>
    <w:rsid w:val="00CA0F20"/>
    <w:rsid w:val="00CA2D74"/>
    <w:rsid w:val="00CA345F"/>
    <w:rsid w:val="00CA5DF3"/>
    <w:rsid w:val="00CA68F1"/>
    <w:rsid w:val="00CA7DDE"/>
    <w:rsid w:val="00CB0064"/>
    <w:rsid w:val="00CB03A8"/>
    <w:rsid w:val="00CB1382"/>
    <w:rsid w:val="00CB1A26"/>
    <w:rsid w:val="00CB2452"/>
    <w:rsid w:val="00CB3BDE"/>
    <w:rsid w:val="00CB5175"/>
    <w:rsid w:val="00CB6C09"/>
    <w:rsid w:val="00CC0820"/>
    <w:rsid w:val="00CC2C09"/>
    <w:rsid w:val="00CC364B"/>
    <w:rsid w:val="00CC3B41"/>
    <w:rsid w:val="00CC46DF"/>
    <w:rsid w:val="00CC48C7"/>
    <w:rsid w:val="00CC5D74"/>
    <w:rsid w:val="00CC66CA"/>
    <w:rsid w:val="00CC6C85"/>
    <w:rsid w:val="00CD0084"/>
    <w:rsid w:val="00CD0308"/>
    <w:rsid w:val="00CD0752"/>
    <w:rsid w:val="00CD69C1"/>
    <w:rsid w:val="00CE06E5"/>
    <w:rsid w:val="00CE17AE"/>
    <w:rsid w:val="00CE2342"/>
    <w:rsid w:val="00CE3909"/>
    <w:rsid w:val="00CE3D8D"/>
    <w:rsid w:val="00CE507E"/>
    <w:rsid w:val="00CE59EB"/>
    <w:rsid w:val="00CE7097"/>
    <w:rsid w:val="00CF1D59"/>
    <w:rsid w:val="00CF1D77"/>
    <w:rsid w:val="00CF2464"/>
    <w:rsid w:val="00CF25F1"/>
    <w:rsid w:val="00CF2BA5"/>
    <w:rsid w:val="00CF3759"/>
    <w:rsid w:val="00CF510A"/>
    <w:rsid w:val="00CF575F"/>
    <w:rsid w:val="00CF668C"/>
    <w:rsid w:val="00CF6BC6"/>
    <w:rsid w:val="00D00AC4"/>
    <w:rsid w:val="00D01B3A"/>
    <w:rsid w:val="00D02E18"/>
    <w:rsid w:val="00D035FA"/>
    <w:rsid w:val="00D04570"/>
    <w:rsid w:val="00D05B00"/>
    <w:rsid w:val="00D05D5F"/>
    <w:rsid w:val="00D07BDB"/>
    <w:rsid w:val="00D11645"/>
    <w:rsid w:val="00D120BD"/>
    <w:rsid w:val="00D1253B"/>
    <w:rsid w:val="00D12ADC"/>
    <w:rsid w:val="00D1394E"/>
    <w:rsid w:val="00D13EC4"/>
    <w:rsid w:val="00D14008"/>
    <w:rsid w:val="00D14C08"/>
    <w:rsid w:val="00D16EF1"/>
    <w:rsid w:val="00D2002B"/>
    <w:rsid w:val="00D200D9"/>
    <w:rsid w:val="00D216FF"/>
    <w:rsid w:val="00D21FB7"/>
    <w:rsid w:val="00D24B31"/>
    <w:rsid w:val="00D252ED"/>
    <w:rsid w:val="00D267A2"/>
    <w:rsid w:val="00D3110F"/>
    <w:rsid w:val="00D3124A"/>
    <w:rsid w:val="00D312A9"/>
    <w:rsid w:val="00D31BC2"/>
    <w:rsid w:val="00D31E35"/>
    <w:rsid w:val="00D32323"/>
    <w:rsid w:val="00D35229"/>
    <w:rsid w:val="00D358AF"/>
    <w:rsid w:val="00D37795"/>
    <w:rsid w:val="00D40A51"/>
    <w:rsid w:val="00D441A0"/>
    <w:rsid w:val="00D45B7A"/>
    <w:rsid w:val="00D45DFF"/>
    <w:rsid w:val="00D46E54"/>
    <w:rsid w:val="00D47660"/>
    <w:rsid w:val="00D47B10"/>
    <w:rsid w:val="00D47BE2"/>
    <w:rsid w:val="00D51028"/>
    <w:rsid w:val="00D51C2B"/>
    <w:rsid w:val="00D55CAC"/>
    <w:rsid w:val="00D56FE0"/>
    <w:rsid w:val="00D60F9F"/>
    <w:rsid w:val="00D60FE4"/>
    <w:rsid w:val="00D61552"/>
    <w:rsid w:val="00D619CB"/>
    <w:rsid w:val="00D63F1B"/>
    <w:rsid w:val="00D679D3"/>
    <w:rsid w:val="00D711B5"/>
    <w:rsid w:val="00D72055"/>
    <w:rsid w:val="00D72F61"/>
    <w:rsid w:val="00D73F14"/>
    <w:rsid w:val="00D765AA"/>
    <w:rsid w:val="00D76E88"/>
    <w:rsid w:val="00D77102"/>
    <w:rsid w:val="00D775B5"/>
    <w:rsid w:val="00D77D12"/>
    <w:rsid w:val="00D80918"/>
    <w:rsid w:val="00D80A72"/>
    <w:rsid w:val="00D80D6F"/>
    <w:rsid w:val="00D824EF"/>
    <w:rsid w:val="00D82DE3"/>
    <w:rsid w:val="00D8438F"/>
    <w:rsid w:val="00D843DE"/>
    <w:rsid w:val="00D864FC"/>
    <w:rsid w:val="00D9002E"/>
    <w:rsid w:val="00D90295"/>
    <w:rsid w:val="00D9226C"/>
    <w:rsid w:val="00D922F4"/>
    <w:rsid w:val="00D9274A"/>
    <w:rsid w:val="00D937E9"/>
    <w:rsid w:val="00D93C25"/>
    <w:rsid w:val="00D95132"/>
    <w:rsid w:val="00D95167"/>
    <w:rsid w:val="00D95B25"/>
    <w:rsid w:val="00DA04E8"/>
    <w:rsid w:val="00DA0B53"/>
    <w:rsid w:val="00DA1D9F"/>
    <w:rsid w:val="00DA2496"/>
    <w:rsid w:val="00DA2AF4"/>
    <w:rsid w:val="00DA373F"/>
    <w:rsid w:val="00DA55E3"/>
    <w:rsid w:val="00DA5702"/>
    <w:rsid w:val="00DA7EFE"/>
    <w:rsid w:val="00DA7F16"/>
    <w:rsid w:val="00DB12BD"/>
    <w:rsid w:val="00DB5463"/>
    <w:rsid w:val="00DB5BF6"/>
    <w:rsid w:val="00DC2A23"/>
    <w:rsid w:val="00DC2A31"/>
    <w:rsid w:val="00DC3B59"/>
    <w:rsid w:val="00DC4D13"/>
    <w:rsid w:val="00DC5965"/>
    <w:rsid w:val="00DC671D"/>
    <w:rsid w:val="00DC6FE6"/>
    <w:rsid w:val="00DC7220"/>
    <w:rsid w:val="00DC72B5"/>
    <w:rsid w:val="00DD04C4"/>
    <w:rsid w:val="00DD156F"/>
    <w:rsid w:val="00DD2E4A"/>
    <w:rsid w:val="00DD32CE"/>
    <w:rsid w:val="00DD48F3"/>
    <w:rsid w:val="00DD4CA8"/>
    <w:rsid w:val="00DE0AAD"/>
    <w:rsid w:val="00DE2BE6"/>
    <w:rsid w:val="00DE3A6D"/>
    <w:rsid w:val="00DE4B69"/>
    <w:rsid w:val="00DE4FE7"/>
    <w:rsid w:val="00DE53B6"/>
    <w:rsid w:val="00DE7BC2"/>
    <w:rsid w:val="00DF3011"/>
    <w:rsid w:val="00DF6102"/>
    <w:rsid w:val="00DF65AB"/>
    <w:rsid w:val="00E01F75"/>
    <w:rsid w:val="00E03273"/>
    <w:rsid w:val="00E03B93"/>
    <w:rsid w:val="00E03DC4"/>
    <w:rsid w:val="00E0436A"/>
    <w:rsid w:val="00E04392"/>
    <w:rsid w:val="00E04A8F"/>
    <w:rsid w:val="00E0588F"/>
    <w:rsid w:val="00E11475"/>
    <w:rsid w:val="00E138F8"/>
    <w:rsid w:val="00E139E3"/>
    <w:rsid w:val="00E1429C"/>
    <w:rsid w:val="00E16385"/>
    <w:rsid w:val="00E170E3"/>
    <w:rsid w:val="00E178FF"/>
    <w:rsid w:val="00E17E84"/>
    <w:rsid w:val="00E21803"/>
    <w:rsid w:val="00E23124"/>
    <w:rsid w:val="00E26D80"/>
    <w:rsid w:val="00E30BA8"/>
    <w:rsid w:val="00E30CBE"/>
    <w:rsid w:val="00E31494"/>
    <w:rsid w:val="00E31686"/>
    <w:rsid w:val="00E32F17"/>
    <w:rsid w:val="00E34C52"/>
    <w:rsid w:val="00E34E60"/>
    <w:rsid w:val="00E373E9"/>
    <w:rsid w:val="00E37ABF"/>
    <w:rsid w:val="00E40BE8"/>
    <w:rsid w:val="00E41135"/>
    <w:rsid w:val="00E42C2C"/>
    <w:rsid w:val="00E43B96"/>
    <w:rsid w:val="00E44835"/>
    <w:rsid w:val="00E45F7A"/>
    <w:rsid w:val="00E47520"/>
    <w:rsid w:val="00E50132"/>
    <w:rsid w:val="00E50E7F"/>
    <w:rsid w:val="00E5144A"/>
    <w:rsid w:val="00E52795"/>
    <w:rsid w:val="00E539EA"/>
    <w:rsid w:val="00E53DF5"/>
    <w:rsid w:val="00E5430B"/>
    <w:rsid w:val="00E54742"/>
    <w:rsid w:val="00E55999"/>
    <w:rsid w:val="00E563AD"/>
    <w:rsid w:val="00E6187B"/>
    <w:rsid w:val="00E63B22"/>
    <w:rsid w:val="00E65B40"/>
    <w:rsid w:val="00E65B64"/>
    <w:rsid w:val="00E660AE"/>
    <w:rsid w:val="00E67316"/>
    <w:rsid w:val="00E70D78"/>
    <w:rsid w:val="00E7292A"/>
    <w:rsid w:val="00E73094"/>
    <w:rsid w:val="00E73181"/>
    <w:rsid w:val="00E733D1"/>
    <w:rsid w:val="00E7359B"/>
    <w:rsid w:val="00E759C3"/>
    <w:rsid w:val="00E8159B"/>
    <w:rsid w:val="00E8243F"/>
    <w:rsid w:val="00E825F6"/>
    <w:rsid w:val="00E82D24"/>
    <w:rsid w:val="00E83083"/>
    <w:rsid w:val="00E83084"/>
    <w:rsid w:val="00E85A98"/>
    <w:rsid w:val="00E874BB"/>
    <w:rsid w:val="00E9031E"/>
    <w:rsid w:val="00E921B7"/>
    <w:rsid w:val="00E96191"/>
    <w:rsid w:val="00E96B4D"/>
    <w:rsid w:val="00EA06E1"/>
    <w:rsid w:val="00EA1428"/>
    <w:rsid w:val="00EA2A96"/>
    <w:rsid w:val="00EA2ECA"/>
    <w:rsid w:val="00EA324E"/>
    <w:rsid w:val="00EA3EC6"/>
    <w:rsid w:val="00EA4848"/>
    <w:rsid w:val="00EA5741"/>
    <w:rsid w:val="00EA5E96"/>
    <w:rsid w:val="00EB0147"/>
    <w:rsid w:val="00EB1A81"/>
    <w:rsid w:val="00EB3868"/>
    <w:rsid w:val="00EB3AF6"/>
    <w:rsid w:val="00EB4C8B"/>
    <w:rsid w:val="00EB4FDE"/>
    <w:rsid w:val="00EB5AD1"/>
    <w:rsid w:val="00EB6FF2"/>
    <w:rsid w:val="00EB7641"/>
    <w:rsid w:val="00EB7800"/>
    <w:rsid w:val="00EC1132"/>
    <w:rsid w:val="00EC693D"/>
    <w:rsid w:val="00EC6A2F"/>
    <w:rsid w:val="00EC6C97"/>
    <w:rsid w:val="00EC6D19"/>
    <w:rsid w:val="00EC76DC"/>
    <w:rsid w:val="00EC77DB"/>
    <w:rsid w:val="00EC78D2"/>
    <w:rsid w:val="00EC7A99"/>
    <w:rsid w:val="00ED0253"/>
    <w:rsid w:val="00ED1F7C"/>
    <w:rsid w:val="00ED5C86"/>
    <w:rsid w:val="00ED5E0A"/>
    <w:rsid w:val="00ED5EBB"/>
    <w:rsid w:val="00ED60B7"/>
    <w:rsid w:val="00ED751A"/>
    <w:rsid w:val="00ED7931"/>
    <w:rsid w:val="00ED7DB4"/>
    <w:rsid w:val="00EE0FAB"/>
    <w:rsid w:val="00EE12E7"/>
    <w:rsid w:val="00EE29F6"/>
    <w:rsid w:val="00EE2E88"/>
    <w:rsid w:val="00EE37DF"/>
    <w:rsid w:val="00EE6043"/>
    <w:rsid w:val="00EE65B7"/>
    <w:rsid w:val="00EE696B"/>
    <w:rsid w:val="00EE7BDE"/>
    <w:rsid w:val="00EE7CC4"/>
    <w:rsid w:val="00EE7CEF"/>
    <w:rsid w:val="00EF0AB0"/>
    <w:rsid w:val="00EF209E"/>
    <w:rsid w:val="00EF2341"/>
    <w:rsid w:val="00EF2F9B"/>
    <w:rsid w:val="00EF3C61"/>
    <w:rsid w:val="00EF618E"/>
    <w:rsid w:val="00EF7086"/>
    <w:rsid w:val="00EF7C2A"/>
    <w:rsid w:val="00F03040"/>
    <w:rsid w:val="00F03395"/>
    <w:rsid w:val="00F035F6"/>
    <w:rsid w:val="00F04004"/>
    <w:rsid w:val="00F0642C"/>
    <w:rsid w:val="00F0665F"/>
    <w:rsid w:val="00F06B09"/>
    <w:rsid w:val="00F06EA9"/>
    <w:rsid w:val="00F10A68"/>
    <w:rsid w:val="00F11E4F"/>
    <w:rsid w:val="00F129FE"/>
    <w:rsid w:val="00F147B3"/>
    <w:rsid w:val="00F15776"/>
    <w:rsid w:val="00F15996"/>
    <w:rsid w:val="00F15EDA"/>
    <w:rsid w:val="00F16B08"/>
    <w:rsid w:val="00F17FD2"/>
    <w:rsid w:val="00F2243A"/>
    <w:rsid w:val="00F2285C"/>
    <w:rsid w:val="00F2453A"/>
    <w:rsid w:val="00F25EFD"/>
    <w:rsid w:val="00F26999"/>
    <w:rsid w:val="00F3061D"/>
    <w:rsid w:val="00F30A16"/>
    <w:rsid w:val="00F318CF"/>
    <w:rsid w:val="00F3235C"/>
    <w:rsid w:val="00F325A4"/>
    <w:rsid w:val="00F32C0A"/>
    <w:rsid w:val="00F339FA"/>
    <w:rsid w:val="00F340DA"/>
    <w:rsid w:val="00F351F1"/>
    <w:rsid w:val="00F352BC"/>
    <w:rsid w:val="00F35404"/>
    <w:rsid w:val="00F354E3"/>
    <w:rsid w:val="00F35A44"/>
    <w:rsid w:val="00F3732D"/>
    <w:rsid w:val="00F426CC"/>
    <w:rsid w:val="00F43A02"/>
    <w:rsid w:val="00F45B71"/>
    <w:rsid w:val="00F515FE"/>
    <w:rsid w:val="00F565B5"/>
    <w:rsid w:val="00F61B41"/>
    <w:rsid w:val="00F62719"/>
    <w:rsid w:val="00F64050"/>
    <w:rsid w:val="00F658BF"/>
    <w:rsid w:val="00F659C0"/>
    <w:rsid w:val="00F65B7D"/>
    <w:rsid w:val="00F65CC8"/>
    <w:rsid w:val="00F7044E"/>
    <w:rsid w:val="00F70480"/>
    <w:rsid w:val="00F71271"/>
    <w:rsid w:val="00F717E7"/>
    <w:rsid w:val="00F72D15"/>
    <w:rsid w:val="00F74161"/>
    <w:rsid w:val="00F74893"/>
    <w:rsid w:val="00F74FF9"/>
    <w:rsid w:val="00F76253"/>
    <w:rsid w:val="00F767E7"/>
    <w:rsid w:val="00F76B54"/>
    <w:rsid w:val="00F8189A"/>
    <w:rsid w:val="00F83488"/>
    <w:rsid w:val="00F83725"/>
    <w:rsid w:val="00F8453B"/>
    <w:rsid w:val="00F84CA1"/>
    <w:rsid w:val="00F85156"/>
    <w:rsid w:val="00F86515"/>
    <w:rsid w:val="00F87676"/>
    <w:rsid w:val="00F879A3"/>
    <w:rsid w:val="00F87B8D"/>
    <w:rsid w:val="00F91682"/>
    <w:rsid w:val="00F9479D"/>
    <w:rsid w:val="00F9517F"/>
    <w:rsid w:val="00F95D77"/>
    <w:rsid w:val="00F96884"/>
    <w:rsid w:val="00F97B72"/>
    <w:rsid w:val="00F97BB1"/>
    <w:rsid w:val="00F97BF3"/>
    <w:rsid w:val="00FA03DE"/>
    <w:rsid w:val="00FA18A5"/>
    <w:rsid w:val="00FA2511"/>
    <w:rsid w:val="00FA2CB0"/>
    <w:rsid w:val="00FA2EB6"/>
    <w:rsid w:val="00FA3390"/>
    <w:rsid w:val="00FA3EA4"/>
    <w:rsid w:val="00FA5800"/>
    <w:rsid w:val="00FA5FE9"/>
    <w:rsid w:val="00FA6ACC"/>
    <w:rsid w:val="00FA6D6F"/>
    <w:rsid w:val="00FB0A55"/>
    <w:rsid w:val="00FB0F27"/>
    <w:rsid w:val="00FB4362"/>
    <w:rsid w:val="00FB4892"/>
    <w:rsid w:val="00FB7B64"/>
    <w:rsid w:val="00FC3058"/>
    <w:rsid w:val="00FC459D"/>
    <w:rsid w:val="00FC7B9F"/>
    <w:rsid w:val="00FD061F"/>
    <w:rsid w:val="00FD1694"/>
    <w:rsid w:val="00FD2047"/>
    <w:rsid w:val="00FD2F88"/>
    <w:rsid w:val="00FD340F"/>
    <w:rsid w:val="00FD51E3"/>
    <w:rsid w:val="00FD5AD4"/>
    <w:rsid w:val="00FD5C5B"/>
    <w:rsid w:val="00FD644A"/>
    <w:rsid w:val="00FD6708"/>
    <w:rsid w:val="00FD678F"/>
    <w:rsid w:val="00FD7504"/>
    <w:rsid w:val="00FD7922"/>
    <w:rsid w:val="00FE0396"/>
    <w:rsid w:val="00FE25E8"/>
    <w:rsid w:val="00FE7679"/>
    <w:rsid w:val="00FE7CFA"/>
    <w:rsid w:val="00FF043C"/>
    <w:rsid w:val="00FF08C2"/>
    <w:rsid w:val="00FF1501"/>
    <w:rsid w:val="00FF1792"/>
    <w:rsid w:val="00FF26A5"/>
    <w:rsid w:val="00FF2861"/>
    <w:rsid w:val="00FF28C4"/>
    <w:rsid w:val="00FF307A"/>
    <w:rsid w:val="00FF30B7"/>
    <w:rsid w:val="00FF32E5"/>
    <w:rsid w:val="00FF3A72"/>
    <w:rsid w:val="00FF3B5A"/>
    <w:rsid w:val="00FF5901"/>
    <w:rsid w:val="00FF6D91"/>
    <w:rsid w:val="00FF713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257C2"/>
  <w15:docId w15:val="{4EF8B088-5AF6-46BC-992D-12F981ED0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sz w:val="22"/>
      <w:szCs w:val="22"/>
      <w:lang w:eastAsia="en-US"/>
    </w:rPr>
  </w:style>
  <w:style w:type="paragraph" w:styleId="Nadpis1">
    <w:name w:val="heading 1"/>
    <w:aliases w:val="_Nadpis 1"/>
    <w:basedOn w:val="Normln"/>
    <w:next w:val="Clanek11"/>
    <w:link w:val="Nadpis1Char"/>
    <w:rsid w:val="00AF2C92"/>
    <w:pPr>
      <w:keepNext/>
      <w:numPr>
        <w:numId w:val="3"/>
      </w:numPr>
      <w:spacing w:before="240" w:after="0" w:line="240" w:lineRule="auto"/>
      <w:jc w:val="both"/>
      <w:outlineLvl w:val="0"/>
    </w:pPr>
    <w:rPr>
      <w:rFonts w:ascii="Times New Roman" w:eastAsia="Times New Roman" w:hAnsi="Times New Roman"/>
      <w:caps/>
      <w:kern w:val="32"/>
      <w:sz w:val="20"/>
      <w:szCs w:val="32"/>
      <w:lang w:val="x-none" w:eastAsia="x-none"/>
    </w:rPr>
  </w:style>
  <w:style w:type="paragraph" w:styleId="Nadpis2">
    <w:name w:val="heading 2"/>
    <w:basedOn w:val="Normln"/>
    <w:next w:val="Normln"/>
    <w:link w:val="Nadpis2Char"/>
    <w:uiPriority w:val="9"/>
    <w:qFormat/>
    <w:rsid w:val="00AF2C92"/>
    <w:pPr>
      <w:keepNext/>
      <w:keepLines/>
      <w:spacing w:before="200" w:after="0" w:line="276" w:lineRule="auto"/>
      <w:outlineLvl w:val="1"/>
    </w:pPr>
    <w:rPr>
      <w:rFonts w:ascii="Cambria" w:eastAsia="Times New Roman" w:hAnsi="Cambria"/>
      <w:b/>
      <w:bCs/>
      <w:color w:val="4F81BD"/>
      <w:sz w:val="26"/>
      <w:szCs w:val="26"/>
      <w:lang w:val="x-none" w:eastAsia="x-none"/>
    </w:rPr>
  </w:style>
  <w:style w:type="paragraph" w:styleId="Nadpis4">
    <w:name w:val="heading 4"/>
    <w:basedOn w:val="Normln"/>
    <w:next w:val="Normln"/>
    <w:link w:val="Nadpis4Char"/>
    <w:uiPriority w:val="9"/>
    <w:semiHidden/>
    <w:unhideWhenUsed/>
    <w:qFormat/>
    <w:rsid w:val="00D05B0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rsid w:val="00991DEA"/>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eastAsia="Times New Roman"/>
      <w:b/>
      <w:bCs/>
      <w:kern w:val="32"/>
      <w:sz w:val="28"/>
      <w:szCs w:val="28"/>
      <w:lang w:val="x-none" w:eastAsia="x-none"/>
    </w:rPr>
  </w:style>
  <w:style w:type="paragraph" w:customStyle="1" w:styleId="2sltext">
    <w:name w:val="2čísl.text"/>
    <w:basedOn w:val="Zkladntext"/>
    <w:rsid w:val="00991DEA"/>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991DEA"/>
    <w:pPr>
      <w:spacing w:after="120"/>
    </w:pPr>
  </w:style>
  <w:style w:type="character" w:customStyle="1" w:styleId="ZkladntextChar">
    <w:name w:val="Základní text Char"/>
    <w:basedOn w:val="Standardnpsmoodstavce"/>
    <w:link w:val="Zkladntext"/>
    <w:rsid w:val="00991DEA"/>
  </w:style>
  <w:style w:type="paragraph" w:customStyle="1" w:styleId="2margrubrika">
    <w:name w:val="2marg.rubrika"/>
    <w:basedOn w:val="Normln"/>
    <w:rsid w:val="00991DEA"/>
    <w:pPr>
      <w:keepNext/>
      <w:spacing w:before="360" w:after="120" w:line="240" w:lineRule="auto"/>
      <w:contextualSpacing/>
      <w:jc w:val="both"/>
    </w:pPr>
    <w:rPr>
      <w:b/>
      <w:u w:val="single"/>
    </w:rPr>
  </w:style>
  <w:style w:type="paragraph" w:customStyle="1" w:styleId="2nesltext">
    <w:name w:val="2nečísl.text"/>
    <w:basedOn w:val="Normln"/>
    <w:rsid w:val="00F9517F"/>
    <w:pPr>
      <w:spacing w:before="120" w:after="240" w:line="240" w:lineRule="auto"/>
      <w:jc w:val="both"/>
    </w:pPr>
  </w:style>
  <w:style w:type="paragraph" w:customStyle="1" w:styleId="3odrky">
    <w:name w:val="3odrážky"/>
    <w:basedOn w:val="Normln"/>
    <w:qFormat/>
    <w:rsid w:val="00223530"/>
    <w:pPr>
      <w:numPr>
        <w:numId w:val="1"/>
      </w:numPr>
      <w:suppressAutoHyphens/>
      <w:spacing w:after="200" w:line="276" w:lineRule="auto"/>
      <w:ind w:left="1139" w:hanging="357"/>
      <w:jc w:val="both"/>
    </w:pPr>
    <w:rPr>
      <w:color w:val="000000"/>
    </w:rPr>
  </w:style>
  <w:style w:type="paragraph" w:customStyle="1" w:styleId="3seznam">
    <w:name w:val="3seznam"/>
    <w:basedOn w:val="Normln"/>
    <w:qFormat/>
    <w:rsid w:val="00991DEA"/>
    <w:pPr>
      <w:numPr>
        <w:ilvl w:val="2"/>
        <w:numId w:val="2"/>
      </w:numPr>
      <w:spacing w:before="120" w:after="120" w:line="240" w:lineRule="auto"/>
      <w:jc w:val="both"/>
    </w:pPr>
  </w:style>
  <w:style w:type="paragraph" w:customStyle="1" w:styleId="3text">
    <w:name w:val="3text"/>
    <w:basedOn w:val="2nesltext"/>
    <w:rsid w:val="00991DEA"/>
    <w:pPr>
      <w:ind w:left="708"/>
    </w:pPr>
  </w:style>
  <w:style w:type="paragraph" w:customStyle="1" w:styleId="4seznam">
    <w:name w:val="4seznam"/>
    <w:basedOn w:val="Normln"/>
    <w:qFormat/>
    <w:rsid w:val="001A26CE"/>
    <w:pPr>
      <w:numPr>
        <w:ilvl w:val="3"/>
        <w:numId w:val="2"/>
      </w:numPr>
      <w:spacing w:after="260" w:line="276" w:lineRule="auto"/>
      <w:contextualSpacing/>
      <w:jc w:val="both"/>
    </w:pPr>
    <w:rPr>
      <w:iCs/>
    </w:rPr>
  </w:style>
  <w:style w:type="paragraph" w:customStyle="1" w:styleId="4text">
    <w:name w:val="4text"/>
    <w:basedOn w:val="3tex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character" w:customStyle="1" w:styleId="Nadpis1Char">
    <w:name w:val="Nadpis 1 Char"/>
    <w:aliases w:val="_Nadpis 1 Char"/>
    <w:link w:val="Nadpis1"/>
    <w:rsid w:val="00AF2C92"/>
    <w:rPr>
      <w:rFonts w:ascii="Times New Roman" w:eastAsia="Times New Roman" w:hAnsi="Times New Roman"/>
      <w:caps/>
      <w:kern w:val="32"/>
      <w:szCs w:val="32"/>
      <w:lang w:val="x-none" w:eastAsia="x-none"/>
    </w:rPr>
  </w:style>
  <w:style w:type="character" w:customStyle="1" w:styleId="Nadpis2Char">
    <w:name w:val="Nadpis 2 Char"/>
    <w:link w:val="Nadpis2"/>
    <w:uiPriority w:val="9"/>
    <w:rsid w:val="00AF2C92"/>
    <w:rPr>
      <w:rFonts w:ascii="Cambria" w:eastAsia="Times New Roman" w:hAnsi="Cambria" w:cs="Times New Roman"/>
      <w:b/>
      <w:bCs/>
      <w:color w:val="4F81BD"/>
      <w:sz w:val="26"/>
      <w:szCs w:val="26"/>
      <w:lang w:val="x-none" w:eastAsia="x-none"/>
    </w:rPr>
  </w:style>
  <w:style w:type="table" w:styleId="Mkatabulky">
    <w:name w:val="Table Grid"/>
    <w:basedOn w:val="Normlntabulka"/>
    <w:uiPriority w:val="59"/>
    <w:rsid w:val="00AF2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F2C92"/>
    <w:pPr>
      <w:spacing w:after="200" w:line="276" w:lineRule="auto"/>
      <w:ind w:left="720"/>
      <w:contextualSpacing/>
    </w:pPr>
  </w:style>
  <w:style w:type="paragraph" w:customStyle="1" w:styleId="Clanek11">
    <w:name w:val="Clanek 1.1"/>
    <w:basedOn w:val="Nadpis2"/>
    <w:link w:val="Clanek11Char"/>
    <w:qFormat/>
    <w:rsid w:val="00AF2C92"/>
    <w:pPr>
      <w:keepNext w:val="0"/>
      <w:keepLines w:val="0"/>
      <w:widowControl w:val="0"/>
      <w:numPr>
        <w:ilvl w:val="1"/>
        <w:numId w:val="3"/>
      </w:numPr>
      <w:spacing w:before="120" w:after="120" w:line="240" w:lineRule="auto"/>
      <w:jc w:val="both"/>
    </w:pPr>
    <w:rPr>
      <w:bCs w:val="0"/>
      <w:iCs/>
      <w:szCs w:val="28"/>
    </w:rPr>
  </w:style>
  <w:style w:type="paragraph" w:styleId="Textkomente">
    <w:name w:val="annotation text"/>
    <w:basedOn w:val="Normln"/>
    <w:link w:val="TextkomenteChar"/>
    <w:unhideWhenUsed/>
    <w:qFormat/>
    <w:rsid w:val="00AF2C92"/>
    <w:pPr>
      <w:spacing w:after="0" w:line="240" w:lineRule="auto"/>
    </w:pPr>
    <w:rPr>
      <w:rFonts w:ascii="Times New Roman" w:eastAsia="Times New Roman" w:hAnsi="Times New Roman"/>
      <w:sz w:val="20"/>
      <w:szCs w:val="20"/>
      <w:lang w:val="x-none" w:eastAsia="cs-CZ"/>
    </w:rPr>
  </w:style>
  <w:style w:type="character" w:customStyle="1" w:styleId="TextkomenteChar">
    <w:name w:val="Text komentáře Char"/>
    <w:link w:val="Textkomente"/>
    <w:rsid w:val="00AF2C92"/>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AF2C92"/>
    <w:rPr>
      <w:rFonts w:ascii="Cambria" w:eastAsia="Times New Roman" w:hAnsi="Cambria"/>
      <w:b/>
      <w:iCs/>
      <w:color w:val="4F81BD"/>
      <w:sz w:val="26"/>
      <w:szCs w:val="28"/>
      <w:lang w:val="x-none" w:eastAsia="x-none"/>
    </w:rPr>
  </w:style>
  <w:style w:type="paragraph" w:customStyle="1" w:styleId="Claneka">
    <w:name w:val="Clanek (a)"/>
    <w:basedOn w:val="Normln"/>
    <w:qFormat/>
    <w:rsid w:val="00AF2C92"/>
    <w:pPr>
      <w:keepLines/>
      <w:widowControl w:val="0"/>
      <w:numPr>
        <w:ilvl w:val="2"/>
        <w:numId w:val="3"/>
      </w:numPr>
      <w:spacing w:before="120" w:after="120" w:line="240" w:lineRule="auto"/>
      <w:jc w:val="both"/>
    </w:pPr>
    <w:rPr>
      <w:rFonts w:ascii="Times New Roman" w:eastAsia="Times New Roman" w:hAnsi="Times New Roman"/>
      <w:szCs w:val="24"/>
    </w:rPr>
  </w:style>
  <w:style w:type="paragraph" w:customStyle="1" w:styleId="Claneki">
    <w:name w:val="Clanek (i)"/>
    <w:basedOn w:val="Normln"/>
    <w:qFormat/>
    <w:rsid w:val="00AF2C92"/>
    <w:pPr>
      <w:keepNext/>
      <w:numPr>
        <w:ilvl w:val="3"/>
        <w:numId w:val="3"/>
      </w:numPr>
      <w:spacing w:before="120" w:after="120" w:line="240" w:lineRule="auto"/>
      <w:jc w:val="both"/>
    </w:pPr>
    <w:rPr>
      <w:rFonts w:ascii="Times New Roman" w:eastAsia="Times New Roman" w:hAnsi="Times New Roman"/>
      <w:color w:val="000000"/>
      <w:szCs w:val="24"/>
    </w:rPr>
  </w:style>
  <w:style w:type="character" w:styleId="Odkaznakoment">
    <w:name w:val="annotation reference"/>
    <w:unhideWhenUsed/>
    <w:rsid w:val="00AF2C92"/>
    <w:rPr>
      <w:sz w:val="16"/>
      <w:szCs w:val="16"/>
    </w:rPr>
  </w:style>
  <w:style w:type="paragraph" w:styleId="Textbubliny">
    <w:name w:val="Balloon Text"/>
    <w:basedOn w:val="Normln"/>
    <w:link w:val="TextbublinyChar"/>
    <w:uiPriority w:val="99"/>
    <w:semiHidden/>
    <w:unhideWhenUsed/>
    <w:rsid w:val="00AF2C92"/>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AF2C92"/>
    <w:rPr>
      <w:rFonts w:ascii="Tahoma" w:eastAsia="Calibri" w:hAnsi="Tahoma" w:cs="Times New Roman"/>
      <w:sz w:val="16"/>
      <w:szCs w:val="16"/>
      <w:lang w:val="x-none" w:eastAsia="x-none"/>
    </w:rPr>
  </w:style>
  <w:style w:type="character" w:styleId="Zstupntext">
    <w:name w:val="Placeholder Text"/>
    <w:uiPriority w:val="99"/>
    <w:semiHidden/>
    <w:rsid w:val="00AF2C92"/>
    <w:rPr>
      <w:color w:val="808080"/>
    </w:rPr>
  </w:style>
  <w:style w:type="paragraph" w:styleId="Zkladntextodsazen">
    <w:name w:val="Body Text Indent"/>
    <w:basedOn w:val="Normln"/>
    <w:link w:val="ZkladntextodsazenChar"/>
    <w:uiPriority w:val="99"/>
    <w:semiHidden/>
    <w:unhideWhenUsed/>
    <w:rsid w:val="00AF2C92"/>
    <w:pPr>
      <w:spacing w:after="120" w:line="276" w:lineRule="auto"/>
      <w:ind w:left="283"/>
    </w:pPr>
  </w:style>
  <w:style w:type="character" w:customStyle="1" w:styleId="ZkladntextodsazenChar">
    <w:name w:val="Základní text odsazený Char"/>
    <w:link w:val="Zkladntextodsazen"/>
    <w:uiPriority w:val="99"/>
    <w:semiHidden/>
    <w:rsid w:val="00AF2C92"/>
    <w:rPr>
      <w:rFonts w:ascii="Calibri" w:eastAsia="Calibri" w:hAnsi="Calibri" w:cs="Times New Roman"/>
    </w:rPr>
  </w:style>
  <w:style w:type="paragraph" w:styleId="Zhlav">
    <w:name w:val="header"/>
    <w:basedOn w:val="Normln"/>
    <w:link w:val="ZhlavChar"/>
    <w:uiPriority w:val="99"/>
    <w:unhideWhenUsed/>
    <w:rsid w:val="00AF2C92"/>
    <w:pPr>
      <w:tabs>
        <w:tab w:val="center" w:pos="4536"/>
        <w:tab w:val="right" w:pos="9072"/>
      </w:tabs>
      <w:spacing w:after="0" w:line="240" w:lineRule="auto"/>
    </w:pPr>
  </w:style>
  <w:style w:type="character" w:customStyle="1" w:styleId="ZhlavChar">
    <w:name w:val="Záhlaví Char"/>
    <w:link w:val="Zhlav"/>
    <w:uiPriority w:val="99"/>
    <w:rsid w:val="00AF2C92"/>
    <w:rPr>
      <w:rFonts w:ascii="Calibri" w:eastAsia="Calibri" w:hAnsi="Calibri" w:cs="Times New Roman"/>
    </w:rPr>
  </w:style>
  <w:style w:type="paragraph" w:styleId="Zpat">
    <w:name w:val="footer"/>
    <w:basedOn w:val="Normln"/>
    <w:link w:val="ZpatChar"/>
    <w:uiPriority w:val="99"/>
    <w:unhideWhenUsed/>
    <w:rsid w:val="00AF2C92"/>
    <w:pPr>
      <w:tabs>
        <w:tab w:val="center" w:pos="4536"/>
        <w:tab w:val="right" w:pos="9072"/>
      </w:tabs>
      <w:spacing w:after="0" w:line="240" w:lineRule="auto"/>
    </w:pPr>
  </w:style>
  <w:style w:type="character" w:customStyle="1" w:styleId="ZpatChar">
    <w:name w:val="Zápatí Char"/>
    <w:link w:val="Zpat"/>
    <w:uiPriority w:val="99"/>
    <w:rsid w:val="00AF2C92"/>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AF2C92"/>
    <w:pPr>
      <w:spacing w:after="200"/>
    </w:pPr>
    <w:rPr>
      <w:b/>
      <w:bCs/>
    </w:rPr>
  </w:style>
  <w:style w:type="character" w:customStyle="1" w:styleId="PedmtkomenteChar">
    <w:name w:val="Předmět komentáře Char"/>
    <w:link w:val="Pedmtkomente"/>
    <w:uiPriority w:val="99"/>
    <w:semiHidden/>
    <w:rsid w:val="00AF2C92"/>
    <w:rPr>
      <w:rFonts w:ascii="Times New Roman" w:eastAsia="Times New Roman" w:hAnsi="Times New Roman" w:cs="Times New Roman"/>
      <w:b/>
      <w:bCs/>
      <w:sz w:val="20"/>
      <w:szCs w:val="20"/>
      <w:lang w:val="x-none" w:eastAsia="cs-CZ"/>
    </w:rPr>
  </w:style>
  <w:style w:type="paragraph" w:customStyle="1" w:styleId="l21">
    <w:name w:val="l21"/>
    <w:basedOn w:val="Normln"/>
    <w:rsid w:val="00AF2C92"/>
    <w:pPr>
      <w:spacing w:before="96" w:after="96" w:line="240" w:lineRule="auto"/>
      <w:jc w:val="both"/>
    </w:pPr>
    <w:rPr>
      <w:rFonts w:ascii="Times New Roman" w:eastAsia="Times New Roman" w:hAnsi="Times New Roman"/>
      <w:sz w:val="24"/>
      <w:szCs w:val="24"/>
      <w:lang w:eastAsia="cs-CZ"/>
    </w:rPr>
  </w:style>
  <w:style w:type="paragraph" w:styleId="Revize">
    <w:name w:val="Revision"/>
    <w:hidden/>
    <w:uiPriority w:val="99"/>
    <w:semiHidden/>
    <w:rsid w:val="00AF2C92"/>
    <w:rPr>
      <w:sz w:val="22"/>
      <w:szCs w:val="22"/>
      <w:lang w:eastAsia="en-US"/>
    </w:rPr>
  </w:style>
  <w:style w:type="character" w:styleId="Hypertextovodkaz">
    <w:name w:val="Hyperlink"/>
    <w:uiPriority w:val="99"/>
    <w:unhideWhenUsed/>
    <w:rsid w:val="00557470"/>
    <w:rPr>
      <w:color w:val="0000FF"/>
      <w:u w:val="single"/>
    </w:rPr>
  </w:style>
  <w:style w:type="paragraph" w:customStyle="1" w:styleId="1nesltextvpravo">
    <w:name w:val="1. nečísl. text vpravo"/>
    <w:basedOn w:val="Normln"/>
    <w:qFormat/>
    <w:rsid w:val="004D23F6"/>
    <w:pPr>
      <w:spacing w:after="0" w:line="276" w:lineRule="auto"/>
      <w:jc w:val="right"/>
    </w:pPr>
    <w:rPr>
      <w:rFonts w:asciiTheme="minorHAnsi" w:eastAsiaTheme="minorHAnsi" w:hAnsiTheme="minorHAnsi" w:cstheme="minorBidi"/>
      <w:szCs w:val="16"/>
    </w:rPr>
  </w:style>
  <w:style w:type="paragraph" w:customStyle="1" w:styleId="2Nesltextvlevo">
    <w:name w:val="2. Nečísl. text vlevo"/>
    <w:basedOn w:val="Normln"/>
    <w:qFormat/>
    <w:rsid w:val="00E40BE8"/>
    <w:pPr>
      <w:spacing w:after="200" w:line="276" w:lineRule="auto"/>
      <w:jc w:val="both"/>
    </w:pPr>
    <w:rPr>
      <w:rFonts w:asciiTheme="minorHAnsi" w:eastAsiaTheme="minorHAnsi" w:hAnsiTheme="minorHAnsi" w:cstheme="minorBidi"/>
    </w:rPr>
  </w:style>
  <w:style w:type="paragraph" w:customStyle="1" w:styleId="3Text10b">
    <w:name w:val="3. Text 10 b."/>
    <w:basedOn w:val="Normln"/>
    <w:qFormat/>
    <w:rsid w:val="001A26CE"/>
    <w:pPr>
      <w:numPr>
        <w:numId w:val="4"/>
      </w:numPr>
      <w:spacing w:after="200" w:line="276" w:lineRule="auto"/>
      <w:jc w:val="both"/>
    </w:pPr>
    <w:rPr>
      <w:rFonts w:eastAsia="SimSun"/>
      <w:lang w:eastAsia="cs-CZ"/>
    </w:rPr>
  </w:style>
  <w:style w:type="paragraph" w:customStyle="1" w:styleId="4Textvnoen10b">
    <w:name w:val="4. Text vnořený 10 b."/>
    <w:basedOn w:val="Normln"/>
    <w:qFormat/>
    <w:rsid w:val="001A26CE"/>
    <w:pPr>
      <w:numPr>
        <w:ilvl w:val="1"/>
        <w:numId w:val="4"/>
      </w:numPr>
      <w:spacing w:after="200" w:line="276" w:lineRule="auto"/>
      <w:jc w:val="both"/>
    </w:pPr>
    <w:rPr>
      <w:rFonts w:eastAsia="SimSun"/>
      <w:szCs w:val="24"/>
      <w:lang w:eastAsia="cs-CZ"/>
    </w:rPr>
  </w:style>
  <w:style w:type="paragraph" w:customStyle="1" w:styleId="5slovannadpis">
    <w:name w:val="5. Číslovaný nadpis"/>
    <w:basedOn w:val="Odstavecseseznamem"/>
    <w:qFormat/>
    <w:rsid w:val="00212993"/>
    <w:pPr>
      <w:keepNext/>
      <w:numPr>
        <w:numId w:val="5"/>
      </w:numPr>
      <w:spacing w:before="400" w:after="0"/>
      <w:ind w:left="567"/>
      <w:jc w:val="center"/>
    </w:pPr>
    <w:rPr>
      <w:rFonts w:eastAsia="SimSun"/>
      <w:b/>
      <w:bCs/>
      <w:lang w:eastAsia="cs-CZ"/>
    </w:rPr>
  </w:style>
  <w:style w:type="paragraph" w:customStyle="1" w:styleId="6Podpis">
    <w:name w:val="6. Podpis"/>
    <w:basedOn w:val="Normln"/>
    <w:qFormat/>
    <w:rsid w:val="004A47EC"/>
    <w:pPr>
      <w:spacing w:before="800" w:after="0" w:line="276" w:lineRule="auto"/>
      <w:jc w:val="right"/>
    </w:pPr>
    <w:rPr>
      <w:b/>
    </w:rPr>
  </w:style>
  <w:style w:type="paragraph" w:customStyle="1" w:styleId="22Nadpisuprosted">
    <w:name w:val="2.2. Nadpis uprostřed"/>
    <w:basedOn w:val="2Nesltextvlevo"/>
    <w:qFormat/>
    <w:rsid w:val="004D23F6"/>
    <w:pPr>
      <w:keepNext/>
      <w:jc w:val="center"/>
    </w:pPr>
    <w:rPr>
      <w:b/>
      <w:lang w:eastAsia="cs-CZ"/>
    </w:rPr>
  </w:style>
  <w:style w:type="character" w:customStyle="1" w:styleId="spiszn">
    <w:name w:val="spiszn"/>
    <w:rsid w:val="00DD04C4"/>
  </w:style>
  <w:style w:type="character" w:customStyle="1" w:styleId="Nevyeenzmnka1">
    <w:name w:val="Nevyřešená zmínka1"/>
    <w:basedOn w:val="Standardnpsmoodstavce"/>
    <w:uiPriority w:val="99"/>
    <w:semiHidden/>
    <w:unhideWhenUsed/>
    <w:rsid w:val="00BA0FAD"/>
    <w:rPr>
      <w:color w:val="808080"/>
      <w:shd w:val="clear" w:color="auto" w:fill="E6E6E6"/>
    </w:rPr>
  </w:style>
  <w:style w:type="character" w:customStyle="1" w:styleId="Nadpis4Char">
    <w:name w:val="Nadpis 4 Char"/>
    <w:basedOn w:val="Standardnpsmoodstavce"/>
    <w:link w:val="Nadpis4"/>
    <w:uiPriority w:val="9"/>
    <w:semiHidden/>
    <w:rsid w:val="00D05B00"/>
    <w:rPr>
      <w:rFonts w:asciiTheme="majorHAnsi" w:eastAsiaTheme="majorEastAsia" w:hAnsiTheme="majorHAnsi" w:cstheme="majorBidi"/>
      <w:i/>
      <w:iCs/>
      <w:color w:val="2E74B5" w:themeColor="accent1" w:themeShade="BF"/>
      <w:sz w:val="22"/>
      <w:szCs w:val="22"/>
      <w:lang w:eastAsia="en-US"/>
    </w:rPr>
  </w:style>
  <w:style w:type="paragraph" w:customStyle="1" w:styleId="Default">
    <w:name w:val="Default"/>
    <w:rsid w:val="009A676A"/>
    <w:pPr>
      <w:autoSpaceDE w:val="0"/>
      <w:autoSpaceDN w:val="0"/>
      <w:adjustRightInd w:val="0"/>
    </w:pPr>
    <w:rPr>
      <w:rFonts w:ascii="Segoe UI" w:hAnsi="Segoe UI" w:cs="Segoe UI"/>
      <w:color w:val="000000"/>
      <w:sz w:val="24"/>
      <w:szCs w:val="24"/>
    </w:rPr>
  </w:style>
  <w:style w:type="paragraph" w:styleId="Zkladntext2">
    <w:name w:val="Body Text 2"/>
    <w:basedOn w:val="Normln"/>
    <w:link w:val="Zkladntext2Char"/>
    <w:uiPriority w:val="99"/>
    <w:unhideWhenUsed/>
    <w:rsid w:val="00BA646D"/>
    <w:pPr>
      <w:spacing w:after="120" w:line="480" w:lineRule="auto"/>
    </w:pPr>
  </w:style>
  <w:style w:type="character" w:customStyle="1" w:styleId="Zkladntext2Char">
    <w:name w:val="Základní text 2 Char"/>
    <w:basedOn w:val="Standardnpsmoodstavce"/>
    <w:link w:val="Zkladntext2"/>
    <w:uiPriority w:val="99"/>
    <w:rsid w:val="00BA646D"/>
    <w:rPr>
      <w:sz w:val="22"/>
      <w:szCs w:val="22"/>
      <w:lang w:eastAsia="en-US"/>
    </w:rPr>
  </w:style>
  <w:style w:type="paragraph" w:customStyle="1" w:styleId="HHTitle2">
    <w:name w:val="HH Title 2"/>
    <w:basedOn w:val="Nzev"/>
    <w:semiHidden/>
    <w:rsid w:val="00BA646D"/>
    <w:pPr>
      <w:spacing w:before="240" w:after="120"/>
      <w:contextualSpacing w:val="0"/>
      <w:jc w:val="center"/>
      <w:outlineLvl w:val="0"/>
    </w:pPr>
    <w:rPr>
      <w:rFonts w:ascii="Times New Roman Bold" w:eastAsia="Times New Roman" w:hAnsi="Times New Roman Bold" w:cs="Arial"/>
      <w:b/>
      <w:bCs/>
      <w:caps/>
      <w:spacing w:val="0"/>
      <w:sz w:val="22"/>
      <w:szCs w:val="32"/>
    </w:rPr>
  </w:style>
  <w:style w:type="paragraph" w:styleId="Nzev">
    <w:name w:val="Title"/>
    <w:basedOn w:val="Normln"/>
    <w:next w:val="Normln"/>
    <w:link w:val="NzevChar"/>
    <w:uiPriority w:val="10"/>
    <w:qFormat/>
    <w:rsid w:val="00BA64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A646D"/>
    <w:rPr>
      <w:rFonts w:asciiTheme="majorHAnsi" w:eastAsiaTheme="majorEastAsia" w:hAnsiTheme="majorHAnsi" w:cstheme="majorBidi"/>
      <w:spacing w:val="-10"/>
      <w:kern w:val="28"/>
      <w:sz w:val="56"/>
      <w:szCs w:val="56"/>
      <w:lang w:eastAsia="en-US"/>
    </w:rPr>
  </w:style>
  <w:style w:type="character" w:styleId="Nevyeenzmnka">
    <w:name w:val="Unresolved Mention"/>
    <w:basedOn w:val="Standardnpsmoodstavce"/>
    <w:uiPriority w:val="99"/>
    <w:semiHidden/>
    <w:unhideWhenUsed/>
    <w:rsid w:val="00E03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99637">
      <w:bodyDiv w:val="1"/>
      <w:marLeft w:val="0"/>
      <w:marRight w:val="0"/>
      <w:marTop w:val="0"/>
      <w:marBottom w:val="0"/>
      <w:divBdr>
        <w:top w:val="none" w:sz="0" w:space="0" w:color="auto"/>
        <w:left w:val="none" w:sz="0" w:space="0" w:color="auto"/>
        <w:bottom w:val="none" w:sz="0" w:space="0" w:color="auto"/>
        <w:right w:val="none" w:sz="0" w:space="0" w:color="auto"/>
      </w:divBdr>
    </w:div>
    <w:div w:id="422722794">
      <w:bodyDiv w:val="1"/>
      <w:marLeft w:val="0"/>
      <w:marRight w:val="0"/>
      <w:marTop w:val="0"/>
      <w:marBottom w:val="0"/>
      <w:divBdr>
        <w:top w:val="none" w:sz="0" w:space="0" w:color="auto"/>
        <w:left w:val="none" w:sz="0" w:space="0" w:color="auto"/>
        <w:bottom w:val="none" w:sz="0" w:space="0" w:color="auto"/>
        <w:right w:val="none" w:sz="0" w:space="0" w:color="auto"/>
      </w:divBdr>
    </w:div>
    <w:div w:id="637564342">
      <w:bodyDiv w:val="1"/>
      <w:marLeft w:val="0"/>
      <w:marRight w:val="0"/>
      <w:marTop w:val="0"/>
      <w:marBottom w:val="0"/>
      <w:divBdr>
        <w:top w:val="none" w:sz="0" w:space="0" w:color="auto"/>
        <w:left w:val="none" w:sz="0" w:space="0" w:color="auto"/>
        <w:bottom w:val="none" w:sz="0" w:space="0" w:color="auto"/>
        <w:right w:val="none" w:sz="0" w:space="0" w:color="auto"/>
      </w:divBdr>
    </w:div>
    <w:div w:id="794644309">
      <w:bodyDiv w:val="1"/>
      <w:marLeft w:val="0"/>
      <w:marRight w:val="0"/>
      <w:marTop w:val="0"/>
      <w:marBottom w:val="0"/>
      <w:divBdr>
        <w:top w:val="none" w:sz="0" w:space="0" w:color="auto"/>
        <w:left w:val="none" w:sz="0" w:space="0" w:color="auto"/>
        <w:bottom w:val="none" w:sz="0" w:space="0" w:color="auto"/>
        <w:right w:val="none" w:sz="0" w:space="0" w:color="auto"/>
      </w:divBdr>
    </w:div>
    <w:div w:id="861632054">
      <w:bodyDiv w:val="1"/>
      <w:marLeft w:val="0"/>
      <w:marRight w:val="0"/>
      <w:marTop w:val="0"/>
      <w:marBottom w:val="0"/>
      <w:divBdr>
        <w:top w:val="none" w:sz="0" w:space="0" w:color="auto"/>
        <w:left w:val="none" w:sz="0" w:space="0" w:color="auto"/>
        <w:bottom w:val="none" w:sz="0" w:space="0" w:color="auto"/>
        <w:right w:val="none" w:sz="0" w:space="0" w:color="auto"/>
      </w:divBdr>
    </w:div>
    <w:div w:id="963656997">
      <w:bodyDiv w:val="1"/>
      <w:marLeft w:val="0"/>
      <w:marRight w:val="0"/>
      <w:marTop w:val="0"/>
      <w:marBottom w:val="0"/>
      <w:divBdr>
        <w:top w:val="none" w:sz="0" w:space="0" w:color="auto"/>
        <w:left w:val="none" w:sz="0" w:space="0" w:color="auto"/>
        <w:bottom w:val="none" w:sz="0" w:space="0" w:color="auto"/>
        <w:right w:val="none" w:sz="0" w:space="0" w:color="auto"/>
      </w:divBdr>
      <w:divsChild>
        <w:div w:id="1881940158">
          <w:marLeft w:val="-15000"/>
          <w:marRight w:val="0"/>
          <w:marTop w:val="0"/>
          <w:marBottom w:val="0"/>
          <w:divBdr>
            <w:top w:val="none" w:sz="0" w:space="0" w:color="auto"/>
            <w:left w:val="none" w:sz="0" w:space="0" w:color="auto"/>
            <w:bottom w:val="none" w:sz="0" w:space="0" w:color="auto"/>
            <w:right w:val="none" w:sz="0" w:space="0" w:color="auto"/>
          </w:divBdr>
          <w:divsChild>
            <w:div w:id="56584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15754">
      <w:bodyDiv w:val="1"/>
      <w:marLeft w:val="0"/>
      <w:marRight w:val="0"/>
      <w:marTop w:val="0"/>
      <w:marBottom w:val="0"/>
      <w:divBdr>
        <w:top w:val="none" w:sz="0" w:space="0" w:color="auto"/>
        <w:left w:val="none" w:sz="0" w:space="0" w:color="auto"/>
        <w:bottom w:val="none" w:sz="0" w:space="0" w:color="auto"/>
        <w:right w:val="none" w:sz="0" w:space="0" w:color="auto"/>
      </w:divBdr>
    </w:div>
    <w:div w:id="1135180376">
      <w:bodyDiv w:val="1"/>
      <w:marLeft w:val="0"/>
      <w:marRight w:val="0"/>
      <w:marTop w:val="0"/>
      <w:marBottom w:val="0"/>
      <w:divBdr>
        <w:top w:val="none" w:sz="0" w:space="0" w:color="auto"/>
        <w:left w:val="none" w:sz="0" w:space="0" w:color="auto"/>
        <w:bottom w:val="none" w:sz="0" w:space="0" w:color="auto"/>
        <w:right w:val="none" w:sz="0" w:space="0" w:color="auto"/>
      </w:divBdr>
      <w:divsChild>
        <w:div w:id="66266803">
          <w:marLeft w:val="0"/>
          <w:marRight w:val="0"/>
          <w:marTop w:val="0"/>
          <w:marBottom w:val="0"/>
          <w:divBdr>
            <w:top w:val="none" w:sz="0" w:space="0" w:color="auto"/>
            <w:left w:val="none" w:sz="0" w:space="0" w:color="auto"/>
            <w:bottom w:val="none" w:sz="0" w:space="0" w:color="auto"/>
            <w:right w:val="none" w:sz="0" w:space="0" w:color="auto"/>
          </w:divBdr>
          <w:divsChild>
            <w:div w:id="18988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94235">
      <w:bodyDiv w:val="1"/>
      <w:marLeft w:val="0"/>
      <w:marRight w:val="0"/>
      <w:marTop w:val="0"/>
      <w:marBottom w:val="0"/>
      <w:divBdr>
        <w:top w:val="none" w:sz="0" w:space="0" w:color="auto"/>
        <w:left w:val="none" w:sz="0" w:space="0" w:color="auto"/>
        <w:bottom w:val="none" w:sz="0" w:space="0" w:color="auto"/>
        <w:right w:val="none" w:sz="0" w:space="0" w:color="auto"/>
      </w:divBdr>
    </w:div>
    <w:div w:id="1173254590">
      <w:bodyDiv w:val="1"/>
      <w:marLeft w:val="0"/>
      <w:marRight w:val="0"/>
      <w:marTop w:val="0"/>
      <w:marBottom w:val="0"/>
      <w:divBdr>
        <w:top w:val="none" w:sz="0" w:space="0" w:color="auto"/>
        <w:left w:val="none" w:sz="0" w:space="0" w:color="auto"/>
        <w:bottom w:val="none" w:sz="0" w:space="0" w:color="auto"/>
        <w:right w:val="none" w:sz="0" w:space="0" w:color="auto"/>
      </w:divBdr>
    </w:div>
    <w:div w:id="1395394732">
      <w:bodyDiv w:val="1"/>
      <w:marLeft w:val="0"/>
      <w:marRight w:val="0"/>
      <w:marTop w:val="0"/>
      <w:marBottom w:val="0"/>
      <w:divBdr>
        <w:top w:val="none" w:sz="0" w:space="0" w:color="auto"/>
        <w:left w:val="none" w:sz="0" w:space="0" w:color="auto"/>
        <w:bottom w:val="none" w:sz="0" w:space="0" w:color="auto"/>
        <w:right w:val="none" w:sz="0" w:space="0" w:color="auto"/>
      </w:divBdr>
      <w:divsChild>
        <w:div w:id="1382167271">
          <w:marLeft w:val="0"/>
          <w:marRight w:val="0"/>
          <w:marTop w:val="0"/>
          <w:marBottom w:val="0"/>
          <w:divBdr>
            <w:top w:val="none" w:sz="0" w:space="0" w:color="auto"/>
            <w:left w:val="none" w:sz="0" w:space="0" w:color="auto"/>
            <w:bottom w:val="none" w:sz="0" w:space="0" w:color="auto"/>
            <w:right w:val="none" w:sz="0" w:space="0" w:color="auto"/>
          </w:divBdr>
        </w:div>
      </w:divsChild>
    </w:div>
    <w:div w:id="1419717904">
      <w:bodyDiv w:val="1"/>
      <w:marLeft w:val="0"/>
      <w:marRight w:val="0"/>
      <w:marTop w:val="0"/>
      <w:marBottom w:val="0"/>
      <w:divBdr>
        <w:top w:val="none" w:sz="0" w:space="0" w:color="auto"/>
        <w:left w:val="none" w:sz="0" w:space="0" w:color="auto"/>
        <w:bottom w:val="none" w:sz="0" w:space="0" w:color="auto"/>
        <w:right w:val="none" w:sz="0" w:space="0" w:color="auto"/>
      </w:divBdr>
    </w:div>
    <w:div w:id="1447460345">
      <w:bodyDiv w:val="1"/>
      <w:marLeft w:val="0"/>
      <w:marRight w:val="0"/>
      <w:marTop w:val="0"/>
      <w:marBottom w:val="0"/>
      <w:divBdr>
        <w:top w:val="none" w:sz="0" w:space="0" w:color="auto"/>
        <w:left w:val="none" w:sz="0" w:space="0" w:color="auto"/>
        <w:bottom w:val="none" w:sz="0" w:space="0" w:color="auto"/>
        <w:right w:val="none" w:sz="0" w:space="0" w:color="auto"/>
      </w:divBdr>
      <w:divsChild>
        <w:div w:id="3745957">
          <w:marLeft w:val="0"/>
          <w:marRight w:val="0"/>
          <w:marTop w:val="0"/>
          <w:marBottom w:val="0"/>
          <w:divBdr>
            <w:top w:val="none" w:sz="0" w:space="0" w:color="auto"/>
            <w:left w:val="none" w:sz="0" w:space="0" w:color="auto"/>
            <w:bottom w:val="none" w:sz="0" w:space="0" w:color="auto"/>
            <w:right w:val="none" w:sz="0" w:space="0" w:color="auto"/>
          </w:divBdr>
          <w:divsChild>
            <w:div w:id="118011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45994">
      <w:bodyDiv w:val="1"/>
      <w:marLeft w:val="0"/>
      <w:marRight w:val="0"/>
      <w:marTop w:val="0"/>
      <w:marBottom w:val="0"/>
      <w:divBdr>
        <w:top w:val="none" w:sz="0" w:space="0" w:color="auto"/>
        <w:left w:val="none" w:sz="0" w:space="0" w:color="auto"/>
        <w:bottom w:val="none" w:sz="0" w:space="0" w:color="auto"/>
        <w:right w:val="none" w:sz="0" w:space="0" w:color="auto"/>
      </w:divBdr>
    </w:div>
    <w:div w:id="1697808331">
      <w:bodyDiv w:val="1"/>
      <w:marLeft w:val="0"/>
      <w:marRight w:val="0"/>
      <w:marTop w:val="0"/>
      <w:marBottom w:val="0"/>
      <w:divBdr>
        <w:top w:val="none" w:sz="0" w:space="0" w:color="auto"/>
        <w:left w:val="none" w:sz="0" w:space="0" w:color="auto"/>
        <w:bottom w:val="none" w:sz="0" w:space="0" w:color="auto"/>
        <w:right w:val="none" w:sz="0" w:space="0" w:color="auto"/>
      </w:divBdr>
      <w:divsChild>
        <w:div w:id="428695248">
          <w:marLeft w:val="-15000"/>
          <w:marRight w:val="0"/>
          <w:marTop w:val="0"/>
          <w:marBottom w:val="0"/>
          <w:divBdr>
            <w:top w:val="none" w:sz="0" w:space="0" w:color="auto"/>
            <w:left w:val="none" w:sz="0" w:space="0" w:color="auto"/>
            <w:bottom w:val="none" w:sz="0" w:space="0" w:color="auto"/>
            <w:right w:val="none" w:sz="0" w:space="0" w:color="auto"/>
          </w:divBdr>
          <w:divsChild>
            <w:div w:id="46046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0994">
      <w:bodyDiv w:val="1"/>
      <w:marLeft w:val="0"/>
      <w:marRight w:val="0"/>
      <w:marTop w:val="0"/>
      <w:marBottom w:val="0"/>
      <w:divBdr>
        <w:top w:val="none" w:sz="0" w:space="0" w:color="auto"/>
        <w:left w:val="none" w:sz="0" w:space="0" w:color="auto"/>
        <w:bottom w:val="none" w:sz="0" w:space="0" w:color="auto"/>
        <w:right w:val="none" w:sz="0" w:space="0" w:color="auto"/>
      </w:divBdr>
    </w:div>
    <w:div w:id="1836529107">
      <w:bodyDiv w:val="1"/>
      <w:marLeft w:val="0"/>
      <w:marRight w:val="0"/>
      <w:marTop w:val="0"/>
      <w:marBottom w:val="0"/>
      <w:divBdr>
        <w:top w:val="none" w:sz="0" w:space="0" w:color="auto"/>
        <w:left w:val="none" w:sz="0" w:space="0" w:color="auto"/>
        <w:bottom w:val="none" w:sz="0" w:space="0" w:color="auto"/>
        <w:right w:val="none" w:sz="0" w:space="0" w:color="auto"/>
      </w:divBdr>
    </w:div>
    <w:div w:id="190390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2F4F3-ACF0-4538-8DA2-5FDD0BF1C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2900</Words>
  <Characters>17115</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19976</CharactersWithSpaces>
  <SharedDoc>false</SharedDoc>
  <HLinks>
    <vt:vector size="6" baseType="variant">
      <vt:variant>
        <vt:i4>131182</vt:i4>
      </vt:variant>
      <vt:variant>
        <vt:i4>0</vt:i4>
      </vt:variant>
      <vt:variant>
        <vt:i4>0</vt:i4>
      </vt:variant>
      <vt:variant>
        <vt:i4>5</vt:i4>
      </vt:variant>
      <vt:variant>
        <vt:lpwstr>mailto:michal.pastrnak@arriva.cz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Jedlička Rudolf, Ing.</dc:creator>
  <cp:keywords/>
  <dc:description/>
  <cp:lastModifiedBy>Vít Baťa</cp:lastModifiedBy>
  <cp:revision>1</cp:revision>
  <cp:lastPrinted>2022-12-15T14:20:00Z</cp:lastPrinted>
  <dcterms:created xsi:type="dcterms:W3CDTF">2023-08-25T06:17:00Z</dcterms:created>
  <dcterms:modified xsi:type="dcterms:W3CDTF">2023-11-20T10:29:00Z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2022-09-09T10:37:01.0665276Z</vt:lpwstr>
  </property>
  <property fmtid="{D5CDD505-2E9C-101B-9397-08002B2CF9AE}" pid="5" name="MSIP_Label_690ebb53-23a2-471a-9c6e-17bd0d11311e_Name">
    <vt:lpwstr>Verejne</vt:lpwstr>
  </property>
  <property fmtid="{D5CDD505-2E9C-101B-9397-08002B2CF9AE}" pid="6" name="MSIP_Label_690ebb53-23a2-471a-9c6e-17bd0d11311e_Extended_MSFT_Method">
    <vt:lpwstr>Automatic</vt:lpwstr>
  </property>
  <property fmtid="{D5CDD505-2E9C-101B-9397-08002B2CF9AE}" pid="7" name="Sensitivity">
    <vt:lpwstr>Verejne</vt:lpwstr>
  </property>
</Properties>
</file>